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260FD2" w:rsidRDefault="00260FD2" w:rsidP="00260FD2">
      <w:pPr>
        <w:widowControl w:val="0"/>
        <w:spacing w:after="160"/>
        <w:jc w:val="center"/>
        <w:rPr>
          <w:rFonts w:ascii="GHEA Grapalat" w:hAnsi="GHEA Grapalat"/>
        </w:rPr>
      </w:pPr>
      <w:r w:rsidRPr="00755B11">
        <w:rPr>
          <w:rFonts w:ascii="GHEA Grapalat" w:hAnsi="GHEA Grapalat"/>
        </w:rPr>
        <w:t>ЗАПРОС КОТИРОВКИ</w:t>
      </w:r>
    </w:p>
    <w:p w:rsidR="00810DFD" w:rsidRPr="00DE5862" w:rsidRDefault="007760A9" w:rsidP="007760A9">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3266EA">
        <w:rPr>
          <w:rFonts w:ascii="GHEA Grapalat" w:hAnsi="GHEA Grapalat"/>
          <w:i w:val="0"/>
          <w:sz w:val="24"/>
          <w:szCs w:val="24"/>
        </w:rPr>
        <w:t>"</w:t>
      </w:r>
      <w:r w:rsidR="00A429B9">
        <w:rPr>
          <w:rFonts w:ascii="GHEA Grapalat" w:hAnsi="GHEA Grapalat"/>
          <w:i w:val="0"/>
          <w:sz w:val="24"/>
          <w:szCs w:val="24"/>
        </w:rPr>
        <w:t>2</w:t>
      </w:r>
      <w:r w:rsidR="00A429B9" w:rsidRPr="00A429B9">
        <w:rPr>
          <w:rFonts w:ascii="GHEA Grapalat" w:hAnsi="GHEA Grapalat"/>
          <w:i w:val="0"/>
          <w:sz w:val="24"/>
          <w:szCs w:val="24"/>
        </w:rPr>
        <w:t>0</w:t>
      </w:r>
      <w:r w:rsidRPr="003266EA">
        <w:rPr>
          <w:rFonts w:ascii="GHEA Grapalat" w:hAnsi="GHEA Grapalat"/>
          <w:i w:val="0"/>
          <w:sz w:val="24"/>
          <w:szCs w:val="24"/>
        </w:rPr>
        <w:t>"</w:t>
      </w:r>
      <w:r w:rsidR="00810DFD" w:rsidRPr="00810DFD">
        <w:rPr>
          <w:rFonts w:ascii="GHEA Grapalat" w:hAnsi="GHEA Grapalat"/>
          <w:i w:val="0"/>
          <w:sz w:val="24"/>
          <w:szCs w:val="24"/>
        </w:rPr>
        <w:t xml:space="preserve"> </w:t>
      </w:r>
    </w:p>
    <w:p w:rsidR="007760A9" w:rsidRPr="009044F1" w:rsidRDefault="007760A9" w:rsidP="007760A9">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 </w:t>
      </w:r>
      <w:r w:rsidR="00714ABA" w:rsidRPr="009044F1">
        <w:rPr>
          <w:rFonts w:ascii="GHEA Grapalat" w:hAnsi="GHEA Grapalat"/>
          <w:i w:val="0"/>
          <w:sz w:val="24"/>
          <w:szCs w:val="24"/>
        </w:rPr>
        <w:t xml:space="preserve"> " </w:t>
      </w:r>
      <w:r w:rsidR="00714ABA" w:rsidRPr="00714ABA">
        <w:rPr>
          <w:rFonts w:ascii="GHEA Grapalat" w:hAnsi="GHEA Grapalat"/>
          <w:i w:val="0"/>
          <w:sz w:val="24"/>
          <w:szCs w:val="24"/>
        </w:rPr>
        <w:t>января</w:t>
      </w:r>
      <w:r w:rsidRPr="009044F1">
        <w:rPr>
          <w:rFonts w:ascii="GHEA Grapalat" w:hAnsi="GHEA Grapalat"/>
          <w:i w:val="0"/>
          <w:sz w:val="24"/>
          <w:szCs w:val="24"/>
        </w:rPr>
        <w:t xml:space="preserve"> " 20</w:t>
      </w:r>
      <w:r>
        <w:rPr>
          <w:rFonts w:ascii="GHEA Grapalat" w:hAnsi="GHEA Grapalat"/>
          <w:i w:val="0"/>
          <w:sz w:val="24"/>
          <w:szCs w:val="24"/>
        </w:rPr>
        <w:t>2</w:t>
      </w:r>
      <w:r w:rsidR="00260FD2" w:rsidRPr="00260FD2">
        <w:rPr>
          <w:rFonts w:ascii="GHEA Grapalat" w:hAnsi="GHEA Grapalat"/>
          <w:i w:val="0"/>
          <w:sz w:val="24"/>
          <w:szCs w:val="24"/>
        </w:rPr>
        <w:t>2</w:t>
      </w:r>
      <w:r w:rsidRPr="007760A9">
        <w:rPr>
          <w:rFonts w:ascii="GHEA Grapalat" w:hAnsi="GHEA Grapalat"/>
          <w:i w:val="0"/>
          <w:sz w:val="24"/>
          <w:szCs w:val="24"/>
        </w:rPr>
        <w:t xml:space="preserve"> </w:t>
      </w:r>
      <w:r w:rsidRPr="009044F1">
        <w:rPr>
          <w:rFonts w:ascii="GHEA Grapalat" w:hAnsi="GHEA Grapalat"/>
          <w:i w:val="0"/>
          <w:sz w:val="24"/>
          <w:szCs w:val="24"/>
        </w:rPr>
        <w:t>года</w:t>
      </w:r>
      <w:r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Pr="00F44EB5">
        <w:rPr>
          <w:rFonts w:ascii="GHEA Grapalat" w:hAnsi="GHEA Grapalat"/>
          <w:i w:val="0"/>
          <w:sz w:val="24"/>
          <w:szCs w:val="24"/>
        </w:rPr>
        <w:t>" N 1   решения"</w:t>
      </w:r>
    </w:p>
    <w:p w:rsidR="007760A9" w:rsidRPr="00BB3ACB" w:rsidRDefault="007760A9" w:rsidP="007760A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A87EE8">
        <w:rPr>
          <w:rFonts w:ascii="GHEA Grapalat" w:hAnsi="GHEA Grapalat"/>
          <w:b/>
          <w:i w:val="0"/>
          <w:sz w:val="24"/>
          <w:szCs w:val="24"/>
          <w:lang w:val="en-US"/>
        </w:rPr>
        <w:t>IKVCIK</w:t>
      </w:r>
      <w:r w:rsidR="00714ABA">
        <w:rPr>
          <w:rFonts w:ascii="GHEA Grapalat" w:hAnsi="GHEA Grapalat"/>
          <w:b/>
          <w:i w:val="0"/>
          <w:sz w:val="24"/>
          <w:szCs w:val="24"/>
        </w:rPr>
        <w:t>-GHAPDzB-22/0</w:t>
      </w:r>
      <w:r w:rsidR="00A429B9" w:rsidRPr="00BB3ACB">
        <w:rPr>
          <w:rFonts w:ascii="GHEA Grapalat" w:hAnsi="GHEA Grapalat"/>
          <w:b/>
          <w:i w:val="0"/>
          <w:sz w:val="24"/>
          <w:szCs w:val="24"/>
        </w:rPr>
        <w:t>5</w:t>
      </w:r>
    </w:p>
    <w:p w:rsidR="0091042F" w:rsidRPr="009044F1" w:rsidRDefault="0091042F" w:rsidP="00B46D58">
      <w:pPr>
        <w:pStyle w:val="a3"/>
        <w:widowControl w:val="0"/>
        <w:spacing w:after="160" w:line="240" w:lineRule="auto"/>
        <w:rPr>
          <w:rFonts w:ascii="GHEA Grapalat" w:hAnsi="GHEA Grapalat"/>
          <w:i w:val="0"/>
          <w:sz w:val="24"/>
          <w:szCs w:val="24"/>
        </w:rPr>
      </w:pPr>
    </w:p>
    <w:p w:rsidR="007760A9" w:rsidRPr="004A7C5D" w:rsidRDefault="007760A9" w:rsidP="007760A9">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56466F">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Pr="004A7C5D">
        <w:rPr>
          <w:rFonts w:ascii="GHEA Grapalat" w:hAnsi="GHEA Grapalat"/>
          <w:i w:val="0"/>
          <w:sz w:val="24"/>
          <w:szCs w:val="24"/>
        </w:rPr>
        <w:t xml:space="preserve"> </w:t>
      </w:r>
      <w:r w:rsidRPr="004A7C5D">
        <w:rPr>
          <w:rFonts w:ascii="GHEA Grapalat" w:hAnsi="GHEA Grapalat"/>
          <w:b/>
          <w:i w:val="0"/>
          <w:sz w:val="24"/>
          <w:szCs w:val="24"/>
        </w:rPr>
        <w:t>г.Ереван, ул. М.Хоренаци 162А</w:t>
      </w:r>
      <w:r w:rsidRPr="004A7C5D">
        <w:rPr>
          <w:rFonts w:ascii="GHEA Grapalat" w:hAnsi="GHEA Grapalat"/>
          <w:i w:val="0"/>
          <w:sz w:val="24"/>
          <w:szCs w:val="24"/>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714ABA" w:rsidRPr="00755B11" w:rsidRDefault="007760A9" w:rsidP="00714ABA">
      <w:pPr>
        <w:widowControl w:val="0"/>
        <w:spacing w:after="160"/>
        <w:ind w:firstLine="567"/>
        <w:jc w:val="both"/>
        <w:rPr>
          <w:rFonts w:ascii="GHEA Grapalat" w:hAnsi="GHEA Grapalat"/>
          <w:spacing w:val="6"/>
        </w:rPr>
      </w:pPr>
      <w:r w:rsidRPr="009044F1">
        <w:rPr>
          <w:rFonts w:ascii="GHEA Grapalat" w:hAnsi="GHEA Grapalat"/>
        </w:rPr>
        <w:t xml:space="preserve">Участнику, отобранному по итогам </w:t>
      </w:r>
      <w:r>
        <w:rPr>
          <w:rFonts w:ascii="GHEA Grapalat" w:hAnsi="GHEA Grapalat"/>
        </w:rPr>
        <w:t>настоящей процедуры</w:t>
      </w:r>
      <w:r w:rsidRPr="009044F1">
        <w:rPr>
          <w:rFonts w:ascii="GHEA Grapalat" w:hAnsi="GHEA Grapalat"/>
        </w:rPr>
        <w:t>, в</w:t>
      </w:r>
      <w:r>
        <w:rPr>
          <w:rFonts w:ascii="Courier New" w:hAnsi="Courier New" w:cs="Courier New"/>
          <w:lang w:val="en-US"/>
        </w:rPr>
        <w:t> </w:t>
      </w:r>
      <w:r w:rsidRPr="00782D60">
        <w:rPr>
          <w:rFonts w:ascii="GHEA Grapalat" w:hAnsi="GHEA Grapalat"/>
          <w:spacing w:val="6"/>
        </w:rPr>
        <w:t>установленном</w:t>
      </w:r>
      <w:r w:rsidRPr="00782D60">
        <w:rPr>
          <w:rFonts w:ascii="Courier New" w:hAnsi="Courier New" w:cs="Courier New"/>
          <w:spacing w:val="6"/>
          <w:lang w:val="en-US"/>
        </w:rPr>
        <w:t> </w:t>
      </w:r>
      <w:r w:rsidRPr="00782D60">
        <w:rPr>
          <w:rFonts w:ascii="GHEA Grapalat" w:hAnsi="GHEA Grapalat"/>
          <w:spacing w:val="6"/>
        </w:rPr>
        <w:t xml:space="preserve">порядке будет предложено заключить договор на поставку </w:t>
      </w:r>
      <w:r w:rsidR="00810DFD" w:rsidRPr="00810DFD">
        <w:rPr>
          <w:rFonts w:ascii="GHEA Grapalat" w:hAnsi="GHEA Grapalat"/>
          <w:b/>
        </w:rPr>
        <w:t xml:space="preserve">топлива </w:t>
      </w:r>
      <w:r w:rsidR="00714ABA" w:rsidRPr="00755B11">
        <w:rPr>
          <w:rFonts w:ascii="GHEA Grapalat" w:hAnsi="GHEA Grapalat"/>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7760A9"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w:t>
      </w:r>
      <w:r w:rsidRPr="007760A9">
        <w:rPr>
          <w:rFonts w:ascii="GHEA Grapalat" w:hAnsi="GHEA Grapalat"/>
          <w:b/>
          <w:i w:val="0"/>
          <w:sz w:val="24"/>
          <w:szCs w:val="24"/>
        </w:rPr>
        <w:t xml:space="preserve">до </w:t>
      </w:r>
      <w:r w:rsidR="007760A9" w:rsidRPr="007760A9">
        <w:rPr>
          <w:rFonts w:ascii="GHEA Grapalat" w:hAnsi="GHEA Grapalat"/>
          <w:b/>
          <w:i w:val="0"/>
          <w:sz w:val="24"/>
          <w:szCs w:val="24"/>
        </w:rPr>
        <w:t>7</w:t>
      </w:r>
      <w:r w:rsidRPr="007760A9">
        <w:rPr>
          <w:rFonts w:ascii="GHEA Grapalat" w:hAnsi="GHEA Grapalat"/>
          <w:b/>
          <w:i w:val="0"/>
          <w:sz w:val="24"/>
          <w:szCs w:val="24"/>
        </w:rPr>
        <w:t xml:space="preserve"> часов</w:t>
      </w:r>
      <w:r w:rsidR="00971F4A" w:rsidRPr="007760A9">
        <w:rPr>
          <w:rFonts w:ascii="GHEA Grapalat" w:hAnsi="GHEA Grapalat"/>
          <w:b/>
          <w:i w:val="0"/>
          <w:sz w:val="24"/>
          <w:szCs w:val="24"/>
        </w:rPr>
        <w:t xml:space="preserve"> </w:t>
      </w:r>
      <w:r w:rsidR="00714ABA">
        <w:rPr>
          <w:rFonts w:ascii="GHEA Grapalat" w:hAnsi="GHEA Grapalat"/>
          <w:b/>
          <w:i w:val="0"/>
          <w:sz w:val="24"/>
          <w:szCs w:val="24"/>
        </w:rPr>
        <w:t>1</w:t>
      </w:r>
      <w:r w:rsidR="00A429B9" w:rsidRPr="00A429B9">
        <w:rPr>
          <w:rFonts w:ascii="GHEA Grapalat" w:hAnsi="GHEA Grapalat"/>
          <w:b/>
          <w:i w:val="0"/>
          <w:sz w:val="24"/>
          <w:szCs w:val="24"/>
        </w:rPr>
        <w:t>5</w:t>
      </w:r>
      <w:r w:rsidR="007760A9" w:rsidRPr="007760A9">
        <w:rPr>
          <w:rFonts w:ascii="GHEA Grapalat" w:hAnsi="GHEA Grapalat"/>
          <w:b/>
          <w:i w:val="0"/>
          <w:sz w:val="24"/>
          <w:szCs w:val="24"/>
        </w:rPr>
        <w:t>:00</w:t>
      </w:r>
      <w:r w:rsidRPr="007760A9">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7760A9" w:rsidRPr="007760A9">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FF4E2E" w:rsidP="001516B2">
      <w:pPr>
        <w:pStyle w:val="a3"/>
        <w:widowControl w:val="0"/>
        <w:spacing w:after="160" w:line="240" w:lineRule="auto"/>
        <w:ind w:firstLine="0"/>
        <w:contextualSpacing/>
        <w:rPr>
          <w:rFonts w:ascii="GHEA Grapalat" w:hAnsi="GHEA Grapalat"/>
          <w:i w:val="0"/>
          <w:sz w:val="24"/>
          <w:szCs w:val="24"/>
        </w:rPr>
      </w:pPr>
      <w:r w:rsidRPr="000F11E5">
        <w:rPr>
          <w:rFonts w:ascii="GHEA Grapalat" w:hAnsi="GHEA Grapalat"/>
          <w:i w:val="0"/>
          <w:sz w:val="24"/>
          <w:szCs w:val="24"/>
        </w:rPr>
        <w:t xml:space="preserve">Заявки на </w:t>
      </w:r>
      <w:r w:rsidRPr="00FF4E2E">
        <w:rPr>
          <w:rFonts w:ascii="GHEA Grapalat" w:hAnsi="GHEA Grapalat"/>
          <w:i w:val="0"/>
          <w:sz w:val="24"/>
          <w:szCs w:val="24"/>
        </w:rPr>
        <w:t xml:space="preserve">запроса котировок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664952">
        <w:rPr>
          <w:rFonts w:ascii="GHEA Grapalat" w:hAnsi="GHEA Grapalat"/>
          <w:b/>
          <w:i w:val="0"/>
          <w:sz w:val="24"/>
          <w:szCs w:val="24"/>
        </w:rPr>
        <w:t xml:space="preserve">г.Ереван, ул. М.Хоренаци 162А </w:t>
      </w:r>
      <w:r w:rsidRPr="000F0CA8">
        <w:rPr>
          <w:rFonts w:ascii="GHEA Grapalat" w:hAnsi="GHEA Grapalat"/>
          <w:i w:val="0"/>
          <w:sz w:val="24"/>
          <w:szCs w:val="24"/>
        </w:rPr>
        <w:t xml:space="preserve">в документарной форме, до </w:t>
      </w:r>
      <w:r w:rsidRPr="00664952">
        <w:rPr>
          <w:rFonts w:ascii="GHEA Grapalat" w:hAnsi="GHEA Grapalat"/>
          <w:b/>
          <w:i w:val="0"/>
          <w:sz w:val="24"/>
          <w:szCs w:val="24"/>
        </w:rPr>
        <w:t>1</w:t>
      </w:r>
      <w:r w:rsidR="00A429B9" w:rsidRPr="00A429B9">
        <w:rPr>
          <w:rFonts w:ascii="GHEA Grapalat" w:hAnsi="GHEA Grapalat"/>
          <w:b/>
          <w:i w:val="0"/>
          <w:sz w:val="24"/>
          <w:szCs w:val="24"/>
        </w:rPr>
        <w:t>5</w:t>
      </w:r>
      <w:r w:rsidRPr="00664952">
        <w:rPr>
          <w:rFonts w:ascii="GHEA Grapalat" w:hAnsi="GHEA Grapalat"/>
          <w:b/>
          <w:i w:val="0"/>
          <w:sz w:val="24"/>
          <w:szCs w:val="24"/>
        </w:rPr>
        <w:t>:00</w:t>
      </w:r>
      <w:r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Pr="00664952">
        <w:rPr>
          <w:rFonts w:ascii="GHEA Grapalat" w:hAnsi="GHEA Grapalat"/>
          <w:b/>
          <w:i w:val="0"/>
          <w:sz w:val="24"/>
          <w:szCs w:val="24"/>
        </w:rPr>
        <w:t>7-го</w:t>
      </w:r>
      <w:r w:rsidRPr="000F0CA8">
        <w:rPr>
          <w:rFonts w:ascii="GHEA Grapalat" w:hAnsi="GHEA Grapalat"/>
          <w:i w:val="0"/>
          <w:sz w:val="24"/>
          <w:szCs w:val="24"/>
        </w:rPr>
        <w:t xml:space="preserve"> дня со дня опубликования настоящего объявления. </w:t>
      </w:r>
      <w:r w:rsidR="003F6ED1" w:rsidRPr="000F0CA8">
        <w:rPr>
          <w:rFonts w:ascii="GHEA Grapalat" w:hAnsi="GHEA Grapalat"/>
          <w:i w:val="0"/>
          <w:sz w:val="24"/>
          <w:szCs w:val="24"/>
        </w:rPr>
        <w:t>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FF4E2E" w:rsidRPr="00CB40E2" w:rsidRDefault="00FF4E2E" w:rsidP="00FF4E2E">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664952">
        <w:rPr>
          <w:rFonts w:ascii="GHEA Grapalat" w:hAnsi="GHEA Grapalat"/>
          <w:b/>
          <w:i w:val="0"/>
          <w:sz w:val="24"/>
          <w:szCs w:val="24"/>
        </w:rPr>
        <w:t>г.Ереван, ул. М.Хоренаци 162А</w:t>
      </w:r>
      <w:r w:rsidRPr="000F0CA8">
        <w:rPr>
          <w:rFonts w:ascii="GHEA Grapalat" w:hAnsi="GHEA Grapalat"/>
          <w:i w:val="0"/>
          <w:sz w:val="24"/>
          <w:szCs w:val="24"/>
        </w:rPr>
        <w:t xml:space="preserve">, в </w:t>
      </w:r>
      <w:r w:rsidRPr="00664952">
        <w:rPr>
          <w:rFonts w:ascii="GHEA Grapalat" w:hAnsi="GHEA Grapalat"/>
          <w:b/>
          <w:i w:val="0"/>
          <w:sz w:val="24"/>
          <w:szCs w:val="24"/>
        </w:rPr>
        <w:t>1</w:t>
      </w:r>
      <w:r w:rsidR="00A429B9" w:rsidRPr="00A429B9">
        <w:rPr>
          <w:rFonts w:ascii="GHEA Grapalat" w:hAnsi="GHEA Grapalat"/>
          <w:b/>
          <w:i w:val="0"/>
          <w:sz w:val="24"/>
          <w:szCs w:val="24"/>
        </w:rPr>
        <w:t>5</w:t>
      </w:r>
      <w:r w:rsidRPr="00664952">
        <w:rPr>
          <w:rFonts w:ascii="GHEA Grapalat" w:hAnsi="GHEA Grapalat"/>
          <w:b/>
          <w:i w:val="0"/>
          <w:sz w:val="24"/>
          <w:szCs w:val="24"/>
        </w:rPr>
        <w:t>:00</w:t>
      </w:r>
      <w:r>
        <w:rPr>
          <w:rFonts w:ascii="GHEA Grapalat" w:hAnsi="GHEA Grapalat"/>
          <w:i w:val="0"/>
          <w:sz w:val="24"/>
          <w:szCs w:val="24"/>
        </w:rPr>
        <w:t xml:space="preserve">  часов</w:t>
      </w:r>
      <w:r w:rsidR="00A429B9" w:rsidRPr="00A429B9">
        <w:rPr>
          <w:rFonts w:ascii="GHEA Grapalat" w:hAnsi="GHEA Grapalat"/>
          <w:i w:val="0"/>
          <w:sz w:val="24"/>
          <w:szCs w:val="24"/>
        </w:rPr>
        <w:t xml:space="preserve"> </w:t>
      </w:r>
      <w:r>
        <w:rPr>
          <w:rFonts w:ascii="GHEA Grapalat" w:hAnsi="GHEA Grapalat"/>
          <w:i w:val="0"/>
          <w:sz w:val="24"/>
          <w:szCs w:val="24"/>
        </w:rPr>
        <w:t xml:space="preserve"> </w:t>
      </w:r>
      <w:r w:rsidRPr="003266EA">
        <w:rPr>
          <w:rFonts w:ascii="GHEA Grapalat" w:hAnsi="GHEA Grapalat"/>
          <w:i w:val="0"/>
          <w:sz w:val="24"/>
          <w:szCs w:val="24"/>
        </w:rPr>
        <w:t>"</w:t>
      </w:r>
      <w:r w:rsidR="00DE5862" w:rsidRPr="00DE5862">
        <w:rPr>
          <w:rFonts w:ascii="GHEA Grapalat" w:hAnsi="GHEA Grapalat"/>
          <w:b/>
          <w:i w:val="0"/>
          <w:sz w:val="24"/>
          <w:szCs w:val="24"/>
        </w:rPr>
        <w:t>31</w:t>
      </w:r>
      <w:r w:rsidRPr="003266EA">
        <w:rPr>
          <w:rFonts w:ascii="GHEA Grapalat" w:hAnsi="GHEA Grapalat"/>
          <w:i w:val="0"/>
          <w:sz w:val="24"/>
          <w:szCs w:val="24"/>
        </w:rPr>
        <w:t>"</w:t>
      </w:r>
      <w:r>
        <w:rPr>
          <w:rFonts w:ascii="GHEA Grapalat" w:hAnsi="GHEA Grapalat"/>
          <w:i w:val="0"/>
          <w:sz w:val="24"/>
          <w:szCs w:val="24"/>
        </w:rPr>
        <w:t xml:space="preserve"> </w:t>
      </w:r>
      <w:r w:rsidR="00714ABA" w:rsidRPr="009044F1">
        <w:rPr>
          <w:rFonts w:ascii="GHEA Grapalat" w:hAnsi="GHEA Grapalat"/>
          <w:i w:val="0"/>
          <w:sz w:val="24"/>
          <w:szCs w:val="24"/>
        </w:rPr>
        <w:t xml:space="preserve"> </w:t>
      </w:r>
      <w:r>
        <w:rPr>
          <w:rFonts w:ascii="GHEA Grapalat" w:hAnsi="GHEA Grapalat"/>
          <w:i w:val="0"/>
          <w:sz w:val="24"/>
          <w:szCs w:val="24"/>
        </w:rPr>
        <w:t xml:space="preserve"> " </w:t>
      </w:r>
      <w:r w:rsidR="00714ABA" w:rsidRPr="00714ABA">
        <w:rPr>
          <w:rFonts w:ascii="GHEA Grapalat" w:hAnsi="GHEA Grapalat"/>
          <w:i w:val="0"/>
          <w:sz w:val="24"/>
          <w:szCs w:val="24"/>
        </w:rPr>
        <w:t>января</w:t>
      </w:r>
      <w:r w:rsidR="00714ABA">
        <w:rPr>
          <w:rFonts w:ascii="GHEA Grapalat" w:hAnsi="GHEA Grapalat"/>
          <w:i w:val="0"/>
          <w:sz w:val="24"/>
          <w:szCs w:val="24"/>
        </w:rPr>
        <w:t>"</w:t>
      </w:r>
      <w:r w:rsidR="00714ABA" w:rsidRPr="00714ABA">
        <w:rPr>
          <w:rFonts w:ascii="GHEA Grapalat" w:hAnsi="GHEA Grapalat"/>
          <w:i w:val="0"/>
          <w:sz w:val="24"/>
          <w:szCs w:val="24"/>
        </w:rPr>
        <w:t xml:space="preserve"> </w:t>
      </w:r>
      <w:r w:rsidR="00714ABA">
        <w:rPr>
          <w:rFonts w:ascii="GHEA Grapalat" w:hAnsi="GHEA Grapalat"/>
          <w:i w:val="0"/>
          <w:sz w:val="24"/>
          <w:szCs w:val="24"/>
        </w:rPr>
        <w:t xml:space="preserve"> </w:t>
      </w:r>
      <w:r>
        <w:rPr>
          <w:rFonts w:ascii="GHEA Grapalat" w:hAnsi="GHEA Grapalat"/>
          <w:i w:val="0"/>
          <w:sz w:val="24"/>
          <w:szCs w:val="24"/>
        </w:rPr>
        <w:t>"</w:t>
      </w:r>
      <w:r w:rsidR="00714ABA" w:rsidRPr="00714ABA">
        <w:rPr>
          <w:rFonts w:ascii="GHEA Grapalat" w:hAnsi="GHEA Grapalat"/>
          <w:i w:val="0"/>
          <w:sz w:val="24"/>
          <w:szCs w:val="24"/>
        </w:rPr>
        <w:t xml:space="preserve"> </w:t>
      </w:r>
      <w:r>
        <w:rPr>
          <w:rFonts w:ascii="GHEA Grapalat" w:hAnsi="GHEA Grapalat"/>
          <w:b/>
          <w:i w:val="0"/>
          <w:sz w:val="24"/>
          <w:szCs w:val="24"/>
        </w:rPr>
        <w:t>202</w:t>
      </w:r>
      <w:r w:rsidR="00FF69D0" w:rsidRPr="00FF69D0">
        <w:rPr>
          <w:rFonts w:ascii="GHEA Grapalat" w:hAnsi="GHEA Grapalat"/>
          <w:b/>
          <w:i w:val="0"/>
          <w:sz w:val="24"/>
          <w:szCs w:val="24"/>
        </w:rPr>
        <w:t>2</w:t>
      </w:r>
      <w:r w:rsidRPr="00664952">
        <w:rPr>
          <w:rFonts w:ascii="GHEA Grapalat" w:hAnsi="GHEA Grapalat"/>
          <w:b/>
          <w:i w:val="0"/>
          <w:sz w:val="24"/>
          <w:szCs w:val="24"/>
        </w:rPr>
        <w:t>г</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драмов </w:t>
      </w:r>
      <w:r w:rsidRPr="009044F1">
        <w:rPr>
          <w:rFonts w:ascii="GHEA Grapalat" w:hAnsi="GHEA Grapalat"/>
          <w:i w:val="0"/>
          <w:sz w:val="24"/>
          <w:szCs w:val="24"/>
        </w:rPr>
        <w:lastRenderedPageBreak/>
        <w:t>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FF4E2E" w:rsidRPr="00BE6607" w:rsidRDefault="00FF4E2E" w:rsidP="00FF4E2E">
      <w:pPr>
        <w:widowControl w:val="0"/>
        <w:spacing w:after="16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FF4E2E" w:rsidRPr="00BE6607" w:rsidRDefault="00FF4E2E" w:rsidP="00FF4E2E">
      <w:pPr>
        <w:widowControl w:val="0"/>
        <w:spacing w:after="160"/>
        <w:ind w:firstLine="567"/>
        <w:jc w:val="both"/>
        <w:rPr>
          <w:rFonts w:ascii="GHEA Grapalat" w:hAnsi="GHEA Grapalat"/>
          <w:b/>
        </w:rPr>
      </w:pPr>
      <w:r w:rsidRPr="00BE6607">
        <w:rPr>
          <w:rFonts w:ascii="GHEA Grapalat" w:hAnsi="GHEA Grapalat"/>
          <w:b/>
        </w:rPr>
        <w:t xml:space="preserve">Электронная почта </w:t>
      </w:r>
      <w:r w:rsidR="00FF69D0">
        <w:rPr>
          <w:rFonts w:ascii="GHEA Grapalat" w:hAnsi="GHEA Grapalat"/>
          <w:b/>
        </w:rPr>
        <w:t>«</w:t>
      </w:r>
      <w:r w:rsidR="00FF69D0" w:rsidRPr="00FF69D0">
        <w:rPr>
          <w:rFonts w:ascii="GHEA Grapalat" w:hAnsi="GHEA Grapalat"/>
          <w:b/>
        </w:rPr>
        <w:t>lawinstitutegnumner@.mail.ru</w:t>
      </w:r>
      <w:r w:rsidR="00FF69D0" w:rsidRPr="00BE6607">
        <w:rPr>
          <w:rFonts w:ascii="GHEA Grapalat" w:hAnsi="GHEA Grapalat"/>
          <w:b/>
        </w:rPr>
        <w:t>»</w:t>
      </w:r>
      <w:r w:rsidR="00FF69D0" w:rsidRPr="00FF69D0">
        <w:rPr>
          <w:rFonts w:ascii="GHEA Grapalat" w:hAnsi="GHEA Grapalat"/>
          <w:b/>
        </w:rPr>
        <w:t>:</w:t>
      </w:r>
    </w:p>
    <w:p w:rsidR="00915A97" w:rsidRPr="007F6900" w:rsidRDefault="00FF69D0" w:rsidP="007F6900">
      <w:pPr>
        <w:widowControl w:val="0"/>
        <w:spacing w:after="160"/>
        <w:ind w:firstLine="567"/>
        <w:jc w:val="both"/>
        <w:rPr>
          <w:rFonts w:ascii="GHEA Grapalat" w:hAnsi="GHEA Grapalat"/>
        </w:rPr>
      </w:pPr>
      <w:r>
        <w:rPr>
          <w:rFonts w:ascii="GHEA Grapalat" w:hAnsi="GHEA Grapalat"/>
          <w:b/>
        </w:rPr>
        <w:t>Заказчик</w:t>
      </w:r>
      <w:r w:rsidRPr="00FF69D0">
        <w:rPr>
          <w:rFonts w:ascii="GHEA Grapalat" w:hAnsi="GHEA Grapalat"/>
          <w:b/>
        </w:rPr>
        <w:t xml:space="preserve"> </w:t>
      </w:r>
      <w:r w:rsidR="00FF4E2E">
        <w:rPr>
          <w:rFonts w:ascii="GHEA Grapalat" w:hAnsi="GHEA Grapalat"/>
          <w:b/>
        </w:rPr>
        <w:t>«</w:t>
      </w:r>
      <w:r w:rsidR="00FF4E2E" w:rsidRPr="00BE6607">
        <w:rPr>
          <w:rFonts w:ascii="GHEA Grapalat" w:hAnsi="GHEA Grapalat"/>
          <w:b/>
        </w:rPr>
        <w:t>Центр правового  образования и реализации реабилитационных программ» ГНКО</w:t>
      </w:r>
      <w:r w:rsidR="00FF4E2E" w:rsidRPr="00BE6607">
        <w:rPr>
          <w:rFonts w:ascii="GHEA Grapalat" w:hAnsi="GHEA Grapalat"/>
        </w:rPr>
        <w:t>:</w:t>
      </w:r>
      <w:r w:rsidR="00FF4E2E" w:rsidRPr="007F6900">
        <w:rPr>
          <w:rFonts w:ascii="GHEA Grapalat" w:hAnsi="GHEA Grapalat" w:cs="Sylfaen"/>
          <w:b/>
        </w:rPr>
        <w:t xml:space="preserve"> </w:t>
      </w:r>
      <w:r w:rsidR="00915A97">
        <w:rPr>
          <w:rFonts w:ascii="GHEA Grapalat" w:hAnsi="GHEA Grapalat" w:cs="Sylfaen"/>
          <w:b/>
        </w:rPr>
        <w:br w:type="page"/>
      </w:r>
    </w:p>
    <w:p w:rsidR="00DE5862" w:rsidRPr="00A429B9" w:rsidRDefault="00DE5862" w:rsidP="00FF4E2E">
      <w:pPr>
        <w:pStyle w:val="aa"/>
        <w:widowControl w:val="0"/>
        <w:spacing w:after="160"/>
        <w:ind w:firstLine="567"/>
        <w:jc w:val="right"/>
        <w:rPr>
          <w:rFonts w:ascii="GHEA Grapalat" w:hAnsi="GHEA Grapalat"/>
          <w:i/>
        </w:rPr>
      </w:pPr>
    </w:p>
    <w:p w:rsidR="00DE5862" w:rsidRPr="00A429B9" w:rsidRDefault="00DE5862" w:rsidP="00FF4E2E">
      <w:pPr>
        <w:pStyle w:val="aa"/>
        <w:widowControl w:val="0"/>
        <w:spacing w:after="160"/>
        <w:ind w:firstLine="567"/>
        <w:jc w:val="right"/>
        <w:rPr>
          <w:rFonts w:ascii="GHEA Grapalat" w:hAnsi="GHEA Grapalat"/>
          <w:i/>
        </w:rPr>
      </w:pPr>
    </w:p>
    <w:p w:rsidR="00FF4E2E" w:rsidRPr="009044F1" w:rsidRDefault="00FF4E2E" w:rsidP="00FF4E2E">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FF4E2E" w:rsidRPr="00A429B9" w:rsidRDefault="00FF4E2E" w:rsidP="00FF4E2E">
      <w:pPr>
        <w:widowControl w:val="0"/>
        <w:spacing w:after="160" w:line="360" w:lineRule="auto"/>
        <w:ind w:firstLine="567"/>
        <w:jc w:val="right"/>
        <w:rPr>
          <w:rFonts w:ascii="GHEA Grapalat" w:hAnsi="GHEA Grapalat"/>
          <w:i/>
        </w:rPr>
      </w:pPr>
      <w:r w:rsidRPr="00CB40E2">
        <w:rPr>
          <w:rFonts w:ascii="GHEA Grapalat" w:hAnsi="GHEA Grapalat"/>
        </w:rPr>
        <w:t xml:space="preserve">Решением Оценочной комиссии </w:t>
      </w:r>
      <w:r w:rsidR="002B3996" w:rsidRPr="00B02E29">
        <w:rPr>
          <w:rFonts w:ascii="GHEA Grapalat" w:hAnsi="GHEA Grapalat"/>
        </w:rPr>
        <w:t>на</w:t>
      </w:r>
      <w:r w:rsidR="002B3996" w:rsidRPr="00CB40E2">
        <w:rPr>
          <w:rFonts w:ascii="GHEA Grapalat" w:hAnsi="GHEA Grapalat"/>
        </w:rPr>
        <w:t xml:space="preserve"> </w:t>
      </w:r>
      <w:r w:rsidRPr="00CB40E2">
        <w:rPr>
          <w:rFonts w:ascii="GHEA Grapalat" w:hAnsi="GHEA Grapalat"/>
        </w:rPr>
        <w:t>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6C215C" w:rsidRPr="006C215C">
        <w:rPr>
          <w:rFonts w:ascii="GHEA Grapalat" w:hAnsi="GHEA Grapalat"/>
          <w:i/>
        </w:rPr>
        <w:t>20</w:t>
      </w:r>
      <w:r w:rsidR="00076079" w:rsidRPr="00076079">
        <w:rPr>
          <w:rFonts w:ascii="GHEA Grapalat" w:hAnsi="GHEA Grapalat"/>
          <w:i/>
        </w:rPr>
        <w:t xml:space="preserve"> </w:t>
      </w:r>
      <w:r w:rsidR="00076079" w:rsidRPr="003473DA">
        <w:rPr>
          <w:rFonts w:ascii="GHEA Grapalat" w:hAnsi="GHEA Grapalat"/>
          <w:i/>
        </w:rPr>
        <w:t>января</w:t>
      </w:r>
      <w:r>
        <w:rPr>
          <w:rFonts w:ascii="GHEA Grapalat" w:hAnsi="GHEA Grapalat"/>
          <w:i/>
        </w:rPr>
        <w:t xml:space="preserve"> 202</w:t>
      </w:r>
      <w:r w:rsidR="00076079" w:rsidRPr="00076079">
        <w:rPr>
          <w:rFonts w:ascii="GHEA Grapalat" w:hAnsi="GHEA Grapalat"/>
          <w:i/>
        </w:rPr>
        <w:t>2</w:t>
      </w:r>
      <w:r w:rsidRPr="00CB40E2">
        <w:rPr>
          <w:rFonts w:ascii="GHEA Grapalat" w:hAnsi="GHEA Grapalat"/>
          <w:i/>
        </w:rPr>
        <w:t>г.</w:t>
      </w:r>
      <w:r w:rsidRPr="00CB40E2">
        <w:rPr>
          <w:rFonts w:ascii="GHEA Grapalat" w:hAnsi="GHEA Grapalat" w:cs="Times Armenian"/>
          <w:i/>
        </w:rPr>
        <w:br/>
      </w:r>
      <w:r>
        <w:rPr>
          <w:rFonts w:ascii="GHEA Grapalat" w:hAnsi="GHEA Grapalat"/>
          <w:i/>
        </w:rPr>
        <w:t>под кодом IKVCIK-GHAPDzB-2</w:t>
      </w:r>
      <w:r w:rsidRPr="00FF4E2E">
        <w:rPr>
          <w:rFonts w:ascii="GHEA Grapalat" w:hAnsi="GHEA Grapalat"/>
          <w:i/>
        </w:rPr>
        <w:t>2</w:t>
      </w:r>
      <w:r w:rsidRPr="00CB40E2">
        <w:rPr>
          <w:rFonts w:ascii="GHEA Grapalat" w:hAnsi="GHEA Grapalat"/>
          <w:i/>
        </w:rPr>
        <w:t>/0</w:t>
      </w:r>
      <w:r w:rsidR="00A429B9" w:rsidRPr="00A429B9">
        <w:rPr>
          <w:rFonts w:ascii="GHEA Grapalat" w:hAnsi="GHEA Grapalat"/>
          <w:i/>
        </w:rPr>
        <w:t>5</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FF4E2E" w:rsidRPr="00525DB9" w:rsidRDefault="00FF4E2E" w:rsidP="00FF4E2E">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w:t>
      </w:r>
      <w:r w:rsidRPr="00BE6607">
        <w:rPr>
          <w:rFonts w:ascii="GHEA Grapalat" w:hAnsi="GHEA Grapalat"/>
          <w:b/>
        </w:rPr>
        <w:t>»</w:t>
      </w:r>
      <w:r w:rsidRPr="00CF32DD">
        <w:rPr>
          <w:rFonts w:ascii="GHEA Grapalat" w:hAnsi="GHEA Grapalat"/>
          <w:i/>
        </w:rPr>
        <w:t xml:space="preserve"> ГНКО</w:t>
      </w:r>
    </w:p>
    <w:p w:rsidR="00FF4E2E" w:rsidRPr="003A1EBB" w:rsidRDefault="00FF4E2E" w:rsidP="00FF4E2E">
      <w:pPr>
        <w:pStyle w:val="aa"/>
        <w:widowControl w:val="0"/>
        <w:spacing w:after="160"/>
        <w:ind w:right="-7" w:firstLine="567"/>
        <w:jc w:val="center"/>
        <w:rPr>
          <w:rFonts w:ascii="GHEA Grapalat" w:hAnsi="GHEA Grapalat"/>
        </w:rPr>
      </w:pPr>
    </w:p>
    <w:p w:rsidR="00FF4E2E" w:rsidRPr="003A1EBB" w:rsidRDefault="00FF4E2E" w:rsidP="00FF4E2E">
      <w:pPr>
        <w:pStyle w:val="aa"/>
        <w:widowControl w:val="0"/>
        <w:spacing w:after="160"/>
        <w:ind w:right="-7" w:firstLine="567"/>
        <w:jc w:val="center"/>
        <w:rPr>
          <w:rFonts w:ascii="GHEA Grapalat" w:hAnsi="GHEA Grapalat"/>
        </w:rPr>
      </w:pPr>
    </w:p>
    <w:p w:rsidR="00FF4E2E" w:rsidRPr="003A1EBB" w:rsidRDefault="00FF4E2E" w:rsidP="00FF4E2E">
      <w:pPr>
        <w:pStyle w:val="aa"/>
        <w:widowControl w:val="0"/>
        <w:spacing w:after="160"/>
        <w:ind w:right="-7" w:firstLine="567"/>
        <w:jc w:val="center"/>
        <w:rPr>
          <w:rFonts w:ascii="GHEA Grapalat" w:hAnsi="GHEA Grapalat"/>
        </w:rPr>
      </w:pPr>
    </w:p>
    <w:p w:rsidR="00FF4E2E" w:rsidRPr="009044F1" w:rsidRDefault="00FF4E2E" w:rsidP="00FF4E2E">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FF4E2E" w:rsidRDefault="00FF4E2E" w:rsidP="00FF4E2E">
      <w:pPr>
        <w:pStyle w:val="aa"/>
        <w:widowControl w:val="0"/>
        <w:spacing w:after="160"/>
        <w:ind w:right="-7" w:firstLine="567"/>
        <w:jc w:val="center"/>
        <w:rPr>
          <w:rFonts w:ascii="GHEA Grapalat" w:hAnsi="GHEA Grapalat" w:cs="Sylfaen"/>
        </w:rPr>
      </w:pPr>
    </w:p>
    <w:p w:rsidR="00FF4E2E" w:rsidRDefault="00FF4E2E" w:rsidP="00FF4E2E">
      <w:pPr>
        <w:pStyle w:val="aa"/>
        <w:widowControl w:val="0"/>
        <w:spacing w:after="160"/>
        <w:ind w:right="-7" w:firstLine="567"/>
        <w:jc w:val="center"/>
        <w:rPr>
          <w:rFonts w:ascii="GHEA Grapalat" w:hAnsi="GHEA Grapalat" w:cs="Sylfaen"/>
        </w:rPr>
      </w:pPr>
    </w:p>
    <w:p w:rsidR="00FF4E2E" w:rsidRPr="009044F1" w:rsidRDefault="00FF4E2E" w:rsidP="00FF4E2E">
      <w:pPr>
        <w:pStyle w:val="aa"/>
        <w:widowControl w:val="0"/>
        <w:spacing w:after="160"/>
        <w:ind w:right="-7" w:firstLine="567"/>
        <w:jc w:val="center"/>
        <w:rPr>
          <w:rFonts w:ascii="GHEA Grapalat" w:hAnsi="GHEA Grapalat" w:cs="Sylfaen"/>
        </w:rPr>
      </w:pPr>
    </w:p>
    <w:p w:rsidR="00FF4E2E" w:rsidRPr="00D53C4A" w:rsidRDefault="00FF4E2E" w:rsidP="00FF4E2E">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FF4E2E" w:rsidRPr="007974F7" w:rsidRDefault="00DE5862" w:rsidP="00FF4E2E">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ТОПЛИВА</w:t>
      </w:r>
      <w:r w:rsidRPr="00D53C4A">
        <w:rPr>
          <w:rFonts w:ascii="GHEA Grapalat" w:hAnsi="GHEA Grapalat"/>
        </w:rPr>
        <w:t xml:space="preserve"> "</w:t>
      </w:r>
      <w:r>
        <w:rPr>
          <w:rFonts w:ascii="GHEA Grapalat" w:hAnsi="GHEA Grapalat"/>
        </w:rPr>
        <w:t xml:space="preserve"> </w:t>
      </w:r>
      <w:r w:rsidR="00FF4E2E" w:rsidRPr="00B02E29">
        <w:rPr>
          <w:rFonts w:ascii="GHEA Grapalat" w:hAnsi="GHEA Grapalat"/>
        </w:rPr>
        <w:t>ДЛЯ</w:t>
      </w:r>
      <w:r w:rsidR="00FF4E2E">
        <w:rPr>
          <w:rFonts w:ascii="GHEA Grapalat" w:hAnsi="GHEA Grapalat"/>
        </w:rPr>
        <w:t xml:space="preserve"> </w:t>
      </w:r>
      <w:r w:rsidR="00FF4E2E" w:rsidRPr="00B02E29">
        <w:rPr>
          <w:rFonts w:ascii="GHEA Grapalat" w:hAnsi="GHEA Grapalat"/>
        </w:rPr>
        <w:t>НУЖД</w:t>
      </w:r>
      <w:r w:rsidR="00FF4E2E">
        <w:rPr>
          <w:rFonts w:ascii="GHEA Grapalat" w:hAnsi="GHEA Grapalat"/>
        </w:rPr>
        <w:t xml:space="preserve"> </w:t>
      </w:r>
      <w:r w:rsidR="00FF4E2E" w:rsidRPr="00B95A1A">
        <w:rPr>
          <w:rFonts w:ascii="GHEA Grapalat" w:hAnsi="GHEA Grapalat"/>
        </w:rPr>
        <w:t xml:space="preserve"> </w:t>
      </w:r>
      <w:r w:rsidR="00956967" w:rsidRPr="00956967">
        <w:rPr>
          <w:rFonts w:ascii="GHEA Grapalat" w:hAnsi="GHEA Grapalat"/>
        </w:rPr>
        <w:t xml:space="preserve"> </w:t>
      </w:r>
      <w:r w:rsidR="00FF4E2E" w:rsidRPr="00B02E29">
        <w:rPr>
          <w:rFonts w:ascii="GHEA Grapalat" w:hAnsi="GHEA Grapalat"/>
        </w:rPr>
        <w:t>"</w:t>
      </w:r>
      <w:r w:rsidR="00FF4E2E" w:rsidRPr="00D53C4A">
        <w:rPr>
          <w:rFonts w:ascii="GHEA Grapalat" w:hAnsi="GHEA Grapalat"/>
        </w:rPr>
        <w:t xml:space="preserve">ЦЕНТР ПРАВОВОГО  ОБРАЗОВАНИЯ </w:t>
      </w:r>
      <w:r w:rsidR="00FF4E2E" w:rsidRPr="00B95A1A">
        <w:rPr>
          <w:rFonts w:ascii="GHEA Grapalat" w:hAnsi="GHEA Grapalat"/>
        </w:rPr>
        <w:t xml:space="preserve"> </w:t>
      </w:r>
      <w:r w:rsidR="00FF4E2E" w:rsidRPr="00D53C4A">
        <w:rPr>
          <w:rFonts w:ascii="GHEA Grapalat" w:hAnsi="GHEA Grapalat"/>
        </w:rPr>
        <w:t>И РЕАЛИЗАЦИИ РЕАБИЛИТАЦИО</w:t>
      </w:r>
      <w:r w:rsidR="00FF4E2E">
        <w:rPr>
          <w:rFonts w:ascii="GHEA Grapalat" w:hAnsi="GHEA Grapalat"/>
        </w:rPr>
        <w:t>ННЫХ ПРОГРАММ</w:t>
      </w:r>
      <w:r w:rsidR="00FF4E2E" w:rsidRPr="00D53C4A">
        <w:rPr>
          <w:rFonts w:ascii="GHEA Grapalat" w:hAnsi="GHEA Grapalat"/>
        </w:rPr>
        <w:t>" ГНКО</w:t>
      </w:r>
    </w:p>
    <w:p w:rsidR="00CE0D95" w:rsidRPr="00162A19" w:rsidRDefault="00CE0D95" w:rsidP="00B46D58">
      <w:pPr>
        <w:pStyle w:val="aa"/>
        <w:widowControl w:val="0"/>
        <w:spacing w:after="160"/>
        <w:ind w:right="-7" w:firstLine="567"/>
        <w:jc w:val="center"/>
        <w:rPr>
          <w:rFonts w:ascii="GHEA Grapalat" w:hAnsi="GHEA Grapalat"/>
        </w:rPr>
      </w:pPr>
    </w:p>
    <w:p w:rsidR="007F6900" w:rsidRPr="00162A19" w:rsidRDefault="007F6900" w:rsidP="00B46D58">
      <w:pPr>
        <w:pStyle w:val="aa"/>
        <w:widowControl w:val="0"/>
        <w:spacing w:after="160"/>
        <w:ind w:right="-7" w:firstLine="567"/>
        <w:jc w:val="center"/>
        <w:rPr>
          <w:rFonts w:ascii="GHEA Grapalat" w:hAnsi="GHEA Grapalat"/>
        </w:rPr>
      </w:pPr>
    </w:p>
    <w:p w:rsidR="007F6900" w:rsidRPr="00162A19" w:rsidRDefault="007F6900" w:rsidP="00B46D58">
      <w:pPr>
        <w:pStyle w:val="aa"/>
        <w:widowControl w:val="0"/>
        <w:spacing w:after="160"/>
        <w:ind w:right="-7" w:firstLine="567"/>
        <w:jc w:val="center"/>
        <w:rPr>
          <w:rFonts w:ascii="GHEA Grapalat" w:hAnsi="GHEA Grapalat"/>
        </w:rPr>
      </w:pPr>
    </w:p>
    <w:p w:rsidR="007F6900" w:rsidRPr="00162A19" w:rsidRDefault="007F6900" w:rsidP="00B46D58">
      <w:pPr>
        <w:pStyle w:val="aa"/>
        <w:widowControl w:val="0"/>
        <w:spacing w:after="160"/>
        <w:ind w:right="-7" w:firstLine="567"/>
        <w:jc w:val="center"/>
        <w:rPr>
          <w:rFonts w:ascii="GHEA Grapalat" w:hAnsi="GHEA Grapalat"/>
        </w:rPr>
      </w:pPr>
    </w:p>
    <w:p w:rsidR="000763E5" w:rsidRPr="00162A19"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E5862" w:rsidRPr="00A429B9" w:rsidRDefault="00DE5862" w:rsidP="007F6900">
      <w:pPr>
        <w:widowControl w:val="0"/>
        <w:spacing w:after="160"/>
        <w:jc w:val="center"/>
        <w:rPr>
          <w:rFonts w:ascii="GHEA Grapalat" w:hAnsi="GHEA Grapalat"/>
          <w:b/>
        </w:rPr>
      </w:pPr>
    </w:p>
    <w:p w:rsidR="00DE5862" w:rsidRPr="00A429B9" w:rsidRDefault="00DE5862" w:rsidP="007F6900">
      <w:pPr>
        <w:widowControl w:val="0"/>
        <w:spacing w:after="160"/>
        <w:jc w:val="center"/>
        <w:rPr>
          <w:rFonts w:ascii="GHEA Grapalat" w:hAnsi="GHEA Grapalat"/>
          <w:b/>
        </w:rPr>
      </w:pPr>
    </w:p>
    <w:p w:rsidR="00DE5862" w:rsidRPr="00A429B9" w:rsidRDefault="00DE5862" w:rsidP="007F6900">
      <w:pPr>
        <w:widowControl w:val="0"/>
        <w:spacing w:after="160"/>
        <w:jc w:val="center"/>
        <w:rPr>
          <w:rFonts w:ascii="GHEA Grapalat" w:hAnsi="GHEA Grapalat"/>
          <w:b/>
        </w:rPr>
      </w:pPr>
    </w:p>
    <w:p w:rsidR="003473DA" w:rsidRPr="00A429B9" w:rsidRDefault="003473DA" w:rsidP="007F6900">
      <w:pPr>
        <w:widowControl w:val="0"/>
        <w:spacing w:after="160"/>
        <w:jc w:val="center"/>
        <w:rPr>
          <w:rFonts w:ascii="GHEA Grapalat" w:hAnsi="GHEA Grapalat"/>
          <w:b/>
        </w:rPr>
      </w:pPr>
    </w:p>
    <w:p w:rsidR="007F6900" w:rsidRPr="009044F1" w:rsidRDefault="007F6900" w:rsidP="007F6900">
      <w:pPr>
        <w:widowControl w:val="0"/>
        <w:spacing w:after="160"/>
        <w:jc w:val="center"/>
        <w:rPr>
          <w:rFonts w:ascii="GHEA Grapalat" w:hAnsi="GHEA Grapalat"/>
          <w:b/>
        </w:rPr>
      </w:pPr>
      <w:r w:rsidRPr="009044F1">
        <w:rPr>
          <w:rFonts w:ascii="GHEA Grapalat" w:hAnsi="GHEA Grapalat"/>
          <w:b/>
        </w:rPr>
        <w:t>СОДЕРЖАНИЕ</w:t>
      </w:r>
    </w:p>
    <w:p w:rsidR="007F6900" w:rsidRPr="00D53C4A" w:rsidRDefault="007F6900" w:rsidP="007F6900">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7F6900" w:rsidRPr="007974F7" w:rsidRDefault="00DE5862" w:rsidP="007F6900">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ТОПЛИВА</w:t>
      </w:r>
      <w:r w:rsidRPr="00D53C4A">
        <w:rPr>
          <w:rFonts w:ascii="GHEA Grapalat" w:hAnsi="GHEA Grapalat"/>
        </w:rPr>
        <w:t xml:space="preserve"> "</w:t>
      </w:r>
      <w:r>
        <w:rPr>
          <w:rFonts w:ascii="GHEA Grapalat" w:hAnsi="GHEA Grapalat"/>
        </w:rPr>
        <w:t xml:space="preserve"> </w:t>
      </w:r>
      <w:r w:rsidR="007F6900" w:rsidRPr="00B02E29">
        <w:rPr>
          <w:rFonts w:ascii="GHEA Grapalat" w:hAnsi="GHEA Grapalat"/>
        </w:rPr>
        <w:t>ДЛЯ</w:t>
      </w:r>
      <w:r w:rsidR="007F6900">
        <w:rPr>
          <w:rFonts w:ascii="GHEA Grapalat" w:hAnsi="GHEA Grapalat"/>
        </w:rPr>
        <w:t xml:space="preserve"> </w:t>
      </w:r>
      <w:r w:rsidR="007F6900" w:rsidRPr="00B02E29">
        <w:rPr>
          <w:rFonts w:ascii="GHEA Grapalat" w:hAnsi="GHEA Grapalat"/>
        </w:rPr>
        <w:t>НУЖД</w:t>
      </w:r>
      <w:r w:rsidR="007F6900">
        <w:rPr>
          <w:rFonts w:ascii="GHEA Grapalat" w:hAnsi="GHEA Grapalat"/>
        </w:rPr>
        <w:t xml:space="preserve"> </w:t>
      </w:r>
      <w:r w:rsidR="007F6900" w:rsidRPr="00B95A1A">
        <w:rPr>
          <w:rFonts w:ascii="GHEA Grapalat" w:hAnsi="GHEA Grapalat"/>
        </w:rPr>
        <w:t xml:space="preserve"> </w:t>
      </w:r>
      <w:r w:rsidR="007F6900" w:rsidRPr="00B02E29">
        <w:rPr>
          <w:rFonts w:ascii="GHEA Grapalat" w:hAnsi="GHEA Grapalat"/>
        </w:rPr>
        <w:t>"</w:t>
      </w:r>
      <w:r w:rsidR="007F6900" w:rsidRPr="00D53C4A">
        <w:rPr>
          <w:rFonts w:ascii="GHEA Grapalat" w:hAnsi="GHEA Grapalat"/>
        </w:rPr>
        <w:t xml:space="preserve">ЦЕНТР ПРАВОВОГО  ОБРАЗОВАНИЯ </w:t>
      </w:r>
      <w:r w:rsidR="007F6900" w:rsidRPr="00B95A1A">
        <w:rPr>
          <w:rFonts w:ascii="GHEA Grapalat" w:hAnsi="GHEA Grapalat"/>
        </w:rPr>
        <w:t xml:space="preserve"> </w:t>
      </w:r>
      <w:r w:rsidR="007F6900" w:rsidRPr="00D53C4A">
        <w:rPr>
          <w:rFonts w:ascii="GHEA Grapalat" w:hAnsi="GHEA Grapalat"/>
        </w:rPr>
        <w:t>И РЕАЛИЗАЦИИ РЕАБИЛИТАЦИО</w:t>
      </w:r>
      <w:r w:rsidR="007F6900">
        <w:rPr>
          <w:rFonts w:ascii="GHEA Grapalat" w:hAnsi="GHEA Grapalat"/>
        </w:rPr>
        <w:t>ННЫХ ПРОГРАММ</w:t>
      </w:r>
      <w:r w:rsidR="007F6900" w:rsidRPr="00D53C4A">
        <w:rPr>
          <w:rFonts w:ascii="GHEA Grapalat" w:hAnsi="GHEA Grapalat"/>
        </w:rPr>
        <w:t>" ГНКО</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DE5862" w:rsidRPr="00A429B9" w:rsidRDefault="00E17B7F" w:rsidP="007F6900">
      <w:pPr>
        <w:rPr>
          <w:rFonts w:ascii="GHEA Grapalat" w:hAnsi="GHEA Grapalat"/>
          <w:spacing w:val="-6"/>
        </w:rPr>
      </w:pPr>
      <w:r>
        <w:rPr>
          <w:rFonts w:ascii="GHEA Grapalat" w:hAnsi="GHEA Grapalat"/>
          <w:spacing w:val="-6"/>
        </w:rPr>
        <w:br w:type="page"/>
      </w:r>
      <w:r w:rsidR="007F6900">
        <w:rPr>
          <w:rFonts w:ascii="GHEA Grapalat" w:hAnsi="GHEA Grapalat"/>
          <w:spacing w:val="-6"/>
        </w:rPr>
        <w:lastRenderedPageBreak/>
        <w:t xml:space="preserve">   </w:t>
      </w:r>
      <w:r w:rsidRPr="00E17B7F">
        <w:rPr>
          <w:rFonts w:ascii="GHEA Grapalat" w:hAnsi="GHEA Grapalat"/>
          <w:spacing w:val="-6"/>
        </w:rPr>
        <w:t xml:space="preserve">  </w:t>
      </w:r>
    </w:p>
    <w:p w:rsidR="00DE5862" w:rsidRPr="00A429B9" w:rsidRDefault="00DE5862" w:rsidP="007F6900">
      <w:pPr>
        <w:rPr>
          <w:rFonts w:ascii="GHEA Grapalat" w:hAnsi="GHEA Grapalat"/>
          <w:spacing w:val="-6"/>
        </w:rPr>
      </w:pPr>
    </w:p>
    <w:p w:rsidR="00096865" w:rsidRPr="006D2DF7" w:rsidRDefault="00DE5862" w:rsidP="007F6900">
      <w:pPr>
        <w:rPr>
          <w:rFonts w:ascii="GHEA Grapalat" w:hAnsi="GHEA Grapalat"/>
          <w:spacing w:val="-6"/>
        </w:rPr>
      </w:pPr>
      <w:r w:rsidRPr="00DE5862">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F6900">
        <w:rPr>
          <w:rFonts w:ascii="GHEA Grapalat" w:hAnsi="GHEA Grapalat"/>
          <w:b/>
        </w:rPr>
        <w:t>IKVCIK-GHAPDzB-2</w:t>
      </w:r>
      <w:r w:rsidR="007F6900" w:rsidRPr="007F6900">
        <w:rPr>
          <w:rFonts w:ascii="GHEA Grapalat" w:hAnsi="GHEA Grapalat"/>
          <w:b/>
        </w:rPr>
        <w:t>2</w:t>
      </w:r>
      <w:r w:rsidR="007F6900" w:rsidRPr="00CB40E2">
        <w:rPr>
          <w:rFonts w:ascii="GHEA Grapalat" w:hAnsi="GHEA Grapalat"/>
          <w:b/>
        </w:rPr>
        <w:t>/0</w:t>
      </w:r>
      <w:r w:rsidR="00A429B9" w:rsidRPr="00A429B9">
        <w:rPr>
          <w:rFonts w:ascii="GHEA Grapalat" w:hAnsi="GHEA Grapalat"/>
          <w:b/>
        </w:rPr>
        <w:t>5</w:t>
      </w:r>
      <w:r w:rsidR="00FF69D0" w:rsidRPr="00FF69D0">
        <w:rPr>
          <w:rFonts w:ascii="GHEA Grapalat" w:hAnsi="GHEA Grapalat"/>
          <w:b/>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F6900" w:rsidRPr="00DA384B">
        <w:rPr>
          <w:rFonts w:ascii="GHEA Grapalat" w:hAnsi="GHEA Grapalat"/>
          <w:b/>
        </w:rPr>
        <w:t>"Центр Правового  Образования  И Реализации Реабилитационных Программ" Гнко</w:t>
      </w:r>
      <w:r w:rsidR="007F6900"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FF69D0" w:rsidRPr="00FF69D0">
        <w:rPr>
          <w:rFonts w:ascii="GHEA Grapalat" w:hAnsi="GHEA Grapalat"/>
          <w:b/>
        </w:rPr>
        <w:t>«lawinstitutegnumner@.mail.ru»:</w:t>
      </w:r>
    </w:p>
    <w:p w:rsidR="00DE5862" w:rsidRPr="00A429B9" w:rsidRDefault="00F5653D" w:rsidP="00B46D58">
      <w:pPr>
        <w:widowControl w:val="0"/>
        <w:spacing w:after="160"/>
        <w:jc w:val="center"/>
        <w:rPr>
          <w:rFonts w:ascii="GHEA Grapalat" w:hAnsi="GHEA Grapalat"/>
        </w:rPr>
      </w:pPr>
      <w:r w:rsidRPr="009044F1">
        <w:rPr>
          <w:rFonts w:ascii="GHEA Grapalat" w:hAnsi="GHEA Grapalat"/>
        </w:rPr>
        <w:br w:type="page"/>
      </w:r>
    </w:p>
    <w:p w:rsidR="00DE5862" w:rsidRPr="00A429B9" w:rsidRDefault="00DE5862"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7F6900" w:rsidRPr="009044F1" w:rsidRDefault="00845AA5" w:rsidP="007F6900">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7F6900" w:rsidRPr="009044F1">
        <w:rPr>
          <w:rFonts w:ascii="GHEA Grapalat" w:hAnsi="GHEA Grapalat"/>
          <w:i w:val="0"/>
          <w:sz w:val="24"/>
          <w:szCs w:val="24"/>
        </w:rPr>
        <w:t xml:space="preserve">Предметом закупки является приобретение </w:t>
      </w:r>
      <w:r w:rsidR="00DE5862">
        <w:rPr>
          <w:rFonts w:ascii="GHEA Grapalat" w:hAnsi="GHEA Grapalat"/>
          <w:i w:val="0"/>
          <w:sz w:val="24"/>
          <w:szCs w:val="24"/>
        </w:rPr>
        <w:t>"</w:t>
      </w:r>
      <w:r w:rsidR="00DE5862" w:rsidRPr="00DE5862">
        <w:rPr>
          <w:rFonts w:ascii="GHEA Grapalat" w:hAnsi="GHEA Grapalat"/>
          <w:i w:val="0"/>
          <w:sz w:val="24"/>
          <w:szCs w:val="24"/>
        </w:rPr>
        <w:t>Т</w:t>
      </w:r>
      <w:r w:rsidR="003473DA" w:rsidRPr="00DE5862">
        <w:rPr>
          <w:rFonts w:ascii="GHEA Grapalat" w:hAnsi="GHEA Grapalat"/>
          <w:i w:val="0"/>
          <w:sz w:val="24"/>
          <w:szCs w:val="24"/>
        </w:rPr>
        <w:t>оплива</w:t>
      </w:r>
      <w:r w:rsidR="00DE5862">
        <w:rPr>
          <w:rFonts w:ascii="GHEA Grapalat" w:hAnsi="GHEA Grapalat"/>
        </w:rPr>
        <w:t xml:space="preserve"> </w:t>
      </w:r>
      <w:r w:rsidR="00FF69D0" w:rsidRPr="00FF69D0">
        <w:rPr>
          <w:rFonts w:ascii="GHEA Grapalat" w:hAnsi="GHEA Grapalat"/>
          <w:i w:val="0"/>
          <w:sz w:val="24"/>
          <w:szCs w:val="24"/>
        </w:rPr>
        <w:t>"</w:t>
      </w:r>
      <w:r w:rsidR="007F6900" w:rsidRPr="009044F1">
        <w:rPr>
          <w:rFonts w:ascii="GHEA Grapalat" w:hAnsi="GHEA Grapalat"/>
          <w:i w:val="0"/>
          <w:sz w:val="24"/>
          <w:szCs w:val="24"/>
        </w:rPr>
        <w:t xml:space="preserve"> (далее — также товар) для нужд </w:t>
      </w:r>
      <w:r w:rsidR="007F6900" w:rsidRPr="00B05B10">
        <w:rPr>
          <w:rFonts w:ascii="GHEA Grapalat" w:hAnsi="GHEA Grapalat"/>
          <w:i w:val="0"/>
          <w:sz w:val="24"/>
          <w:szCs w:val="24"/>
        </w:rPr>
        <w:t>"</w:t>
      </w:r>
      <w:r w:rsidR="00DE5862">
        <w:rPr>
          <w:rFonts w:ascii="GHEA Grapalat" w:hAnsi="GHEA Grapalat"/>
          <w:i w:val="0"/>
          <w:sz w:val="24"/>
          <w:szCs w:val="24"/>
        </w:rPr>
        <w:t xml:space="preserve">Центр </w:t>
      </w:r>
      <w:r w:rsidR="007F6900" w:rsidRPr="007361D3">
        <w:rPr>
          <w:rFonts w:ascii="GHEA Grapalat" w:hAnsi="GHEA Grapalat"/>
          <w:i w:val="0"/>
          <w:sz w:val="24"/>
          <w:szCs w:val="24"/>
        </w:rPr>
        <w:t>Правового  Образования и Реализации Реабилитационных Программ</w:t>
      </w:r>
      <w:r w:rsidR="007F6900" w:rsidRPr="00B05B10">
        <w:rPr>
          <w:rFonts w:ascii="GHEA Grapalat" w:hAnsi="GHEA Grapalat"/>
          <w:i w:val="0"/>
          <w:sz w:val="24"/>
          <w:szCs w:val="24"/>
        </w:rPr>
        <w:t>"</w:t>
      </w:r>
      <w:r w:rsidR="007F6900" w:rsidRPr="00F27381">
        <w:rPr>
          <w:rFonts w:ascii="GHEA Grapalat" w:hAnsi="GHEA Grapalat"/>
          <w:i w:val="0"/>
          <w:sz w:val="24"/>
          <w:szCs w:val="24"/>
        </w:rPr>
        <w:t xml:space="preserve"> </w:t>
      </w:r>
      <w:r w:rsidR="007F6900" w:rsidRPr="007361D3">
        <w:rPr>
          <w:rFonts w:ascii="GHEA Grapalat" w:hAnsi="GHEA Grapalat"/>
          <w:i w:val="0"/>
          <w:sz w:val="24"/>
          <w:szCs w:val="24"/>
        </w:rPr>
        <w:t>Гнко</w:t>
      </w:r>
      <w:r w:rsidR="007F6900" w:rsidRPr="009B004A">
        <w:rPr>
          <w:rFonts w:ascii="GHEA Grapalat" w:hAnsi="GHEA Grapalat"/>
          <w:i w:val="0"/>
          <w:sz w:val="24"/>
          <w:szCs w:val="24"/>
        </w:rPr>
        <w:t>,</w:t>
      </w:r>
      <w:r w:rsidR="007F6900" w:rsidRPr="009044F1">
        <w:rPr>
          <w:rFonts w:ascii="GHEA Grapalat" w:hAnsi="GHEA Grapalat"/>
          <w:i w:val="0"/>
          <w:sz w:val="24"/>
          <w:szCs w:val="24"/>
        </w:rPr>
        <w:t xml:space="preserve"> которые сгруппированы в лоты "</w:t>
      </w:r>
      <w:r w:rsidR="00DE5862" w:rsidRPr="00DE5862">
        <w:rPr>
          <w:rFonts w:ascii="GHEA Grapalat" w:hAnsi="GHEA Grapalat"/>
          <w:i w:val="0"/>
          <w:sz w:val="24"/>
          <w:szCs w:val="24"/>
        </w:rPr>
        <w:t>2</w:t>
      </w:r>
      <w:r w:rsidR="00DE5862" w:rsidRPr="009044F1">
        <w:rPr>
          <w:rFonts w:ascii="GHEA Grapalat" w:hAnsi="GHEA Grapalat"/>
          <w:i w:val="0"/>
          <w:sz w:val="24"/>
          <w:szCs w:val="24"/>
        </w:rPr>
        <w:t>"</w:t>
      </w:r>
      <w:r w:rsidR="00DE5862" w:rsidRPr="00DE5862">
        <w:rPr>
          <w:rFonts w:ascii="GHEA Grapalat" w:hAnsi="GHEA Grapalat"/>
          <w:i w:val="0"/>
          <w:sz w:val="24"/>
          <w:szCs w:val="24"/>
        </w:rPr>
        <w:t xml:space="preserve"> </w:t>
      </w:r>
      <w:r w:rsidR="007F6900" w:rsidRPr="009044F1">
        <w:rPr>
          <w:rFonts w:ascii="GHEA Grapalat" w:hAnsi="GHEA Grapalat"/>
          <w:i w:val="0"/>
          <w:sz w:val="24"/>
          <w:szCs w:val="24"/>
        </w:rPr>
        <w:t>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9"/>
        <w:gridCol w:w="7025"/>
      </w:tblGrid>
      <w:tr w:rsidR="00096865" w:rsidRPr="009044F1" w:rsidTr="00A87EE8">
        <w:trPr>
          <w:jc w:val="center"/>
        </w:trPr>
        <w:tc>
          <w:tcPr>
            <w:tcW w:w="2209"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025"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E5862" w:rsidRPr="009044F1" w:rsidTr="00A87EE8">
        <w:trPr>
          <w:jc w:val="center"/>
        </w:trPr>
        <w:tc>
          <w:tcPr>
            <w:tcW w:w="2209" w:type="dxa"/>
            <w:vAlign w:val="center"/>
          </w:tcPr>
          <w:p w:rsidR="00DE5862" w:rsidRPr="00A87EE8" w:rsidRDefault="00DE5862" w:rsidP="00B46D58">
            <w:pPr>
              <w:pStyle w:val="23"/>
              <w:widowControl w:val="0"/>
              <w:spacing w:after="120" w:line="240" w:lineRule="auto"/>
              <w:ind w:firstLine="0"/>
              <w:jc w:val="center"/>
              <w:rPr>
                <w:rFonts w:ascii="GHEA Grapalat" w:hAnsi="GHEA Grapalat"/>
                <w:b/>
                <w:sz w:val="24"/>
                <w:szCs w:val="24"/>
              </w:rPr>
            </w:pPr>
            <w:r w:rsidRPr="00A87EE8">
              <w:rPr>
                <w:rFonts w:ascii="GHEA Grapalat" w:hAnsi="GHEA Grapalat"/>
                <w:b/>
                <w:sz w:val="24"/>
                <w:szCs w:val="24"/>
              </w:rPr>
              <w:t>1</w:t>
            </w:r>
          </w:p>
        </w:tc>
        <w:tc>
          <w:tcPr>
            <w:tcW w:w="7025" w:type="dxa"/>
            <w:vAlign w:val="center"/>
          </w:tcPr>
          <w:p w:rsidR="00DE5862" w:rsidRPr="009B004A" w:rsidRDefault="00DE5862" w:rsidP="00DE5862">
            <w:pPr>
              <w:pStyle w:val="23"/>
              <w:widowControl w:val="0"/>
              <w:autoSpaceDE w:val="0"/>
              <w:autoSpaceDN w:val="0"/>
              <w:adjustRightInd w:val="0"/>
              <w:spacing w:after="120" w:line="240" w:lineRule="auto"/>
              <w:ind w:firstLine="0"/>
              <w:rPr>
                <w:rFonts w:ascii="GHEA Grapalat" w:hAnsi="GHEA Grapalat"/>
                <w:sz w:val="16"/>
                <w:szCs w:val="24"/>
                <w:u w:val="single"/>
              </w:rPr>
            </w:pPr>
            <w:r w:rsidRPr="009B004A">
              <w:rPr>
                <w:rFonts w:ascii="Sylfaen" w:hAnsi="Sylfaen"/>
                <w:sz w:val="22"/>
                <w:szCs w:val="22"/>
                <w:u w:val="single"/>
                <w:shd w:val="clear" w:color="auto" w:fill="FFFFFF"/>
                <w:lang w:val="hy-AM"/>
              </w:rPr>
              <w:t>Бензин-Регуляр</w:t>
            </w:r>
          </w:p>
        </w:tc>
      </w:tr>
      <w:tr w:rsidR="00DE5862" w:rsidRPr="009044F1" w:rsidTr="006B09AA">
        <w:trPr>
          <w:trHeight w:val="229"/>
          <w:jc w:val="center"/>
        </w:trPr>
        <w:tc>
          <w:tcPr>
            <w:tcW w:w="2209" w:type="dxa"/>
            <w:vAlign w:val="center"/>
          </w:tcPr>
          <w:p w:rsidR="00DE5862" w:rsidRPr="00A87EE8" w:rsidRDefault="00DE5862" w:rsidP="00B46D58">
            <w:pPr>
              <w:pStyle w:val="23"/>
              <w:widowControl w:val="0"/>
              <w:spacing w:after="120" w:line="240" w:lineRule="auto"/>
              <w:ind w:firstLine="0"/>
              <w:jc w:val="center"/>
              <w:rPr>
                <w:rFonts w:ascii="GHEA Grapalat" w:hAnsi="GHEA Grapalat"/>
                <w:b/>
                <w:sz w:val="24"/>
                <w:szCs w:val="24"/>
              </w:rPr>
            </w:pPr>
            <w:r w:rsidRPr="00A87EE8">
              <w:rPr>
                <w:rFonts w:ascii="GHEA Grapalat" w:hAnsi="GHEA Grapalat"/>
                <w:b/>
                <w:sz w:val="24"/>
                <w:szCs w:val="24"/>
              </w:rPr>
              <w:t>2</w:t>
            </w:r>
          </w:p>
        </w:tc>
        <w:tc>
          <w:tcPr>
            <w:tcW w:w="7025" w:type="dxa"/>
            <w:vAlign w:val="center"/>
          </w:tcPr>
          <w:p w:rsidR="00DE5862" w:rsidRPr="009B004A" w:rsidRDefault="00DE5862" w:rsidP="00DE5862">
            <w:pPr>
              <w:pStyle w:val="23"/>
              <w:widowControl w:val="0"/>
              <w:autoSpaceDE w:val="0"/>
              <w:autoSpaceDN w:val="0"/>
              <w:adjustRightInd w:val="0"/>
              <w:spacing w:after="120" w:line="240" w:lineRule="auto"/>
              <w:ind w:firstLine="0"/>
              <w:rPr>
                <w:rFonts w:ascii="GHEA Grapalat" w:hAnsi="GHEA Grapalat"/>
                <w:sz w:val="16"/>
                <w:szCs w:val="24"/>
                <w:u w:val="single"/>
              </w:rPr>
            </w:pPr>
            <w:r w:rsidRPr="009B004A">
              <w:rPr>
                <w:rFonts w:ascii="Sylfaen" w:hAnsi="Sylfaen"/>
                <w:sz w:val="22"/>
                <w:szCs w:val="22"/>
                <w:u w:val="single"/>
                <w:shd w:val="clear" w:color="auto" w:fill="FFFFFF"/>
                <w:lang w:val="hy-AM"/>
              </w:rPr>
              <w:t>Дизельное топливо</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w:t>
      </w:r>
      <w:r w:rsidRPr="009044F1">
        <w:rPr>
          <w:rFonts w:ascii="GHEA Grapalat" w:hAnsi="GHEA Grapalat"/>
          <w:color w:val="000000"/>
        </w:rPr>
        <w:lastRenderedPageBreak/>
        <w:t>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DE5862" w:rsidRPr="00A429B9"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w:t>
      </w:r>
    </w:p>
    <w:p w:rsidR="00DE5862" w:rsidRPr="00A429B9" w:rsidRDefault="00DE5862" w:rsidP="00B46D58">
      <w:pPr>
        <w:pStyle w:val="23"/>
        <w:widowControl w:val="0"/>
        <w:tabs>
          <w:tab w:val="left" w:pos="1134"/>
        </w:tabs>
        <w:spacing w:after="160" w:line="240" w:lineRule="auto"/>
        <w:ind w:firstLine="567"/>
        <w:rPr>
          <w:rFonts w:ascii="GHEA Grapalat" w:hAnsi="GHEA Grapalat"/>
          <w:sz w:val="24"/>
          <w:szCs w:val="24"/>
        </w:rPr>
      </w:pPr>
    </w:p>
    <w:p w:rsidR="000A6B75" w:rsidRPr="009044F1" w:rsidRDefault="000A6B7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473DA" w:rsidRPr="00A429B9" w:rsidRDefault="003473DA"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rsidR="00096865" w:rsidRPr="009044F1" w:rsidRDefault="00CB5684" w:rsidP="00CB5684">
      <w:pPr>
        <w:rPr>
          <w:rFonts w:ascii="GHEA Grapalat" w:hAnsi="GHEA Grapalat"/>
        </w:rPr>
      </w:pPr>
      <w:r>
        <w:rPr>
          <w:rFonts w:ascii="GHEA Grapalat" w:hAnsi="GHEA Grapalat"/>
        </w:rPr>
        <w:t xml:space="preserve">    </w:t>
      </w:r>
      <w:r w:rsidR="00096865" w:rsidRPr="009044F1">
        <w:rPr>
          <w:rFonts w:ascii="GHEA Grapalat" w:hAnsi="GHEA Grapalat"/>
        </w:rPr>
        <w:t xml:space="preserve">Участник имеет право </w:t>
      </w:r>
      <w:r w:rsidR="006735A4">
        <w:rPr>
          <w:rFonts w:ascii="GHEA Grapalat" w:hAnsi="GHEA Grapalat"/>
        </w:rPr>
        <w:t>в письменной форме</w:t>
      </w:r>
      <w:r w:rsidR="00096865"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00096865"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DB58AC"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lastRenderedPageBreak/>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DB58AC" w:rsidRDefault="00A80ECD" w:rsidP="00DB58AC">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DB58AC">
        <w:rPr>
          <w:rFonts w:ascii="GHEA Grapalat" w:hAnsi="GHEA Grapalat"/>
          <w:sz w:val="24"/>
          <w:szCs w:val="24"/>
        </w:rPr>
        <w:t xml:space="preserve">Заявки на процедуру необходимо представить в комиссию по адресу </w:t>
      </w:r>
      <w:r w:rsidR="00DB58AC" w:rsidRPr="006B4F47">
        <w:rPr>
          <w:rFonts w:ascii="GHEA Grapalat" w:hAnsi="GHEA Grapalat"/>
          <w:b/>
          <w:sz w:val="24"/>
          <w:szCs w:val="24"/>
        </w:rPr>
        <w:t>г. Ереван, ул. М.Хоренаци 162А</w:t>
      </w:r>
      <w:r w:rsidR="00DB58AC">
        <w:rPr>
          <w:rFonts w:ascii="GHEA Grapalat" w:hAnsi="GHEA Grapalat"/>
          <w:b/>
          <w:sz w:val="24"/>
          <w:szCs w:val="24"/>
        </w:rPr>
        <w:t xml:space="preserve"> </w:t>
      </w:r>
      <w:r w:rsidR="00DB58AC">
        <w:rPr>
          <w:rFonts w:ascii="GHEA Grapalat" w:hAnsi="GHEA Grapalat"/>
          <w:sz w:val="24"/>
          <w:szCs w:val="24"/>
        </w:rPr>
        <w:t xml:space="preserve"> не позднее, чем </w:t>
      </w:r>
      <w:r w:rsidR="00DB58AC" w:rsidRPr="00657765">
        <w:rPr>
          <w:rFonts w:ascii="GHEA Grapalat" w:hAnsi="GHEA Grapalat"/>
          <w:b/>
          <w:sz w:val="24"/>
          <w:szCs w:val="24"/>
        </w:rPr>
        <w:t>"</w:t>
      </w:r>
      <w:r w:rsidR="00DB58AC">
        <w:rPr>
          <w:rFonts w:ascii="GHEA Grapalat" w:hAnsi="GHEA Grapalat"/>
          <w:b/>
          <w:sz w:val="24"/>
          <w:szCs w:val="24"/>
        </w:rPr>
        <w:t>1</w:t>
      </w:r>
      <w:r w:rsidR="00A429B9" w:rsidRPr="00A429B9">
        <w:rPr>
          <w:rFonts w:ascii="GHEA Grapalat" w:hAnsi="GHEA Grapalat"/>
          <w:b/>
          <w:sz w:val="24"/>
          <w:szCs w:val="24"/>
        </w:rPr>
        <w:t>5</w:t>
      </w:r>
      <w:r w:rsidR="00DB58AC" w:rsidRPr="00657765">
        <w:rPr>
          <w:rFonts w:ascii="GHEA Grapalat" w:hAnsi="GHEA Grapalat"/>
          <w:b/>
          <w:sz w:val="24"/>
          <w:szCs w:val="24"/>
        </w:rPr>
        <w:t>:00"</w:t>
      </w:r>
      <w:r w:rsidR="00DB58AC">
        <w:rPr>
          <w:rFonts w:ascii="GHEA Grapalat" w:hAnsi="GHEA Grapalat"/>
          <w:sz w:val="24"/>
          <w:szCs w:val="24"/>
        </w:rPr>
        <w:t xml:space="preserve"> часов </w:t>
      </w:r>
      <w:r w:rsidR="00DB58AC" w:rsidRPr="00657765">
        <w:rPr>
          <w:rFonts w:ascii="GHEA Grapalat" w:hAnsi="GHEA Grapalat"/>
          <w:b/>
          <w:sz w:val="24"/>
          <w:szCs w:val="24"/>
        </w:rPr>
        <w:t>"7-го</w:t>
      </w:r>
      <w:r w:rsidR="00DB58AC">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DB58AC" w:rsidP="00DB58AC">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5E5364">
        <w:rPr>
          <w:rFonts w:ascii="GHEA Grapalat" w:hAnsi="GHEA Grapalat"/>
          <w:b/>
          <w:sz w:val="24"/>
          <w:szCs w:val="24"/>
        </w:rPr>
        <w:t>Донара Мгеряну</w:t>
      </w:r>
      <w:r>
        <w:rPr>
          <w:rFonts w:ascii="GHEA Grapalat" w:hAnsi="GHEA Grapalat"/>
          <w:sz w:val="24"/>
          <w:szCs w:val="24"/>
        </w:rPr>
        <w:t xml:space="preserve"> ". </w:t>
      </w:r>
      <w:r w:rsidR="00A80ECD">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w:t>
      </w:r>
      <w:r w:rsidRPr="00B9778A">
        <w:rPr>
          <w:rFonts w:ascii="GHEA Grapalat" w:hAnsi="GHEA Grapalat"/>
          <w:sz w:val="24"/>
          <w:szCs w:val="24"/>
        </w:rPr>
        <w:lastRenderedPageBreak/>
        <w:t xml:space="preserve">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DC5C67" w:rsidRPr="000D13A5" w:rsidRDefault="000A7528"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w:t>
      </w:r>
      <w:r w:rsidRPr="009044F1">
        <w:rPr>
          <w:rFonts w:ascii="GHEA Grapalat" w:hAnsi="GHEA Grapalat"/>
        </w:rPr>
        <w:lastRenderedPageBreak/>
        <w:t xml:space="preserve">обеспечение заявки как для каждого лота в отдельности, так и для всех лотов. </w:t>
      </w:r>
      <w:r w:rsidRPr="000D13A5">
        <w:rPr>
          <w:rFonts w:ascii="GHEA Grapalat" w:hAnsi="GHEA Grapalat"/>
        </w:rPr>
        <w:t>В</w:t>
      </w:r>
      <w:r w:rsidR="003A6791" w:rsidRPr="000D13A5">
        <w:rPr>
          <w:rFonts w:ascii="Courier New" w:hAnsi="Courier New" w:cs="Courier New"/>
          <w:lang w:val="en-US"/>
        </w:rPr>
        <w:t> </w:t>
      </w:r>
      <w:r w:rsidRPr="000D13A5">
        <w:rPr>
          <w:rFonts w:ascii="GHEA Grapalat" w:hAnsi="GHEA Grapalat"/>
        </w:rPr>
        <w:t xml:space="preserve">случае представления </w:t>
      </w:r>
      <w:r w:rsidR="00293C7D" w:rsidRPr="000D13A5">
        <w:rPr>
          <w:rFonts w:ascii="GHEA Grapalat" w:hAnsi="GHEA Grapalat"/>
        </w:rPr>
        <w:t xml:space="preserve">одного </w:t>
      </w:r>
      <w:r w:rsidRPr="000D13A5">
        <w:rPr>
          <w:rFonts w:ascii="GHEA Grapalat" w:hAnsi="GHEA Grapalat"/>
        </w:rPr>
        <w:t>обеспечения заявки, его сумма исчисляется в отношении общей суммы ценовых предложений по</w:t>
      </w:r>
      <w:r w:rsidR="003A6791" w:rsidRPr="000D13A5">
        <w:rPr>
          <w:rFonts w:ascii="Courier New" w:hAnsi="Courier New" w:cs="Courier New"/>
          <w:lang w:val="en-US"/>
        </w:rPr>
        <w:t> </w:t>
      </w:r>
      <w:r w:rsidRPr="000D13A5">
        <w:rPr>
          <w:rFonts w:ascii="GHEA Grapalat" w:hAnsi="GHEA Grapalat"/>
        </w:rPr>
        <w:t xml:space="preserve">представленным лотам. </w:t>
      </w:r>
    </w:p>
    <w:p w:rsidR="00C35487" w:rsidRPr="00CB5684" w:rsidRDefault="000A7528" w:rsidP="00B46D58">
      <w:pPr>
        <w:widowControl w:val="0"/>
        <w:tabs>
          <w:tab w:val="left" w:pos="1134"/>
        </w:tabs>
        <w:spacing w:after="160"/>
        <w:ind w:firstLine="567"/>
        <w:jc w:val="both"/>
        <w:rPr>
          <w:rFonts w:ascii="GHEA Grapalat" w:hAnsi="GHEA Grapalat"/>
        </w:rPr>
      </w:pPr>
      <w:r w:rsidRPr="00CB5684">
        <w:rPr>
          <w:rFonts w:ascii="GHEA Grapalat" w:hAnsi="GHEA Grapalat"/>
        </w:rPr>
        <w:t>б.</w:t>
      </w:r>
      <w:r w:rsidR="00E70FC4" w:rsidRPr="00CB5684">
        <w:rPr>
          <w:rFonts w:ascii="GHEA Grapalat" w:hAnsi="GHEA Grapalat"/>
        </w:rPr>
        <w:tab/>
      </w:r>
      <w:r w:rsidR="004834BA" w:rsidRPr="00CB5684">
        <w:rPr>
          <w:rFonts w:ascii="GHEA Grapalat" w:hAnsi="GHEA Grapalat"/>
        </w:rPr>
        <w:t xml:space="preserve">если </w:t>
      </w:r>
      <w:r w:rsidRPr="00CB5684">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CB5684">
        <w:rPr>
          <w:rFonts w:ascii="GHEA Grapalat" w:hAnsi="GHEA Grapalat"/>
        </w:rPr>
        <w:footnoteReference w:customMarkFollows="1" w:id="1"/>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DE24FD">
        <w:rPr>
          <w:rFonts w:ascii="GHEA Grapalat" w:hAnsi="GHEA Grapalat"/>
          <w:sz w:val="24"/>
          <w:szCs w:val="24"/>
        </w:rPr>
        <w:t xml:space="preserve">Вскрытие заявок произойдет на </w:t>
      </w:r>
      <w:r w:rsidR="00DE24FD" w:rsidRPr="00DE24FD">
        <w:rPr>
          <w:rFonts w:ascii="GHEA Grapalat" w:hAnsi="GHEA Grapalat"/>
          <w:b/>
          <w:sz w:val="24"/>
          <w:szCs w:val="24"/>
        </w:rPr>
        <w:t>"7</w:t>
      </w:r>
      <w:r w:rsidRPr="00DE24FD">
        <w:rPr>
          <w:rFonts w:ascii="GHEA Grapalat" w:hAnsi="GHEA Grapalat"/>
          <w:b/>
          <w:sz w:val="24"/>
          <w:szCs w:val="24"/>
        </w:rPr>
        <w:t>"-ый день в "</w:t>
      </w:r>
      <w:r w:rsidR="006C215C">
        <w:rPr>
          <w:rFonts w:ascii="GHEA Grapalat" w:hAnsi="GHEA Grapalat"/>
          <w:b/>
          <w:sz w:val="24"/>
          <w:szCs w:val="24"/>
        </w:rPr>
        <w:t>1</w:t>
      </w:r>
      <w:r w:rsidR="00A429B9" w:rsidRPr="00A429B9">
        <w:rPr>
          <w:rFonts w:ascii="GHEA Grapalat" w:hAnsi="GHEA Grapalat"/>
          <w:b/>
          <w:sz w:val="24"/>
          <w:szCs w:val="24"/>
        </w:rPr>
        <w:t>5</w:t>
      </w:r>
      <w:r w:rsidR="00DE24FD" w:rsidRPr="00DE24FD">
        <w:rPr>
          <w:rFonts w:ascii="GHEA Grapalat" w:hAnsi="GHEA Grapalat"/>
          <w:b/>
          <w:sz w:val="24"/>
          <w:szCs w:val="24"/>
        </w:rPr>
        <w:t>;00</w:t>
      </w:r>
      <w:r w:rsidRPr="00DE24FD">
        <w:rPr>
          <w:rFonts w:ascii="GHEA Grapalat" w:hAnsi="GHEA Grapalat"/>
          <w:b/>
          <w:sz w:val="24"/>
          <w:szCs w:val="24"/>
        </w:rPr>
        <w:t>"</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57BC3" w:rsidRPr="009044F1">
        <w:rPr>
          <w:rFonts w:ascii="GHEA Grapalat" w:hAnsi="GHEA Grapalat"/>
          <w:i w:val="0"/>
          <w:sz w:val="24"/>
          <w:szCs w:val="24"/>
        </w:rPr>
        <w:t xml:space="preserve">с драмом Республики Армения по </w:t>
      </w:r>
      <w:r w:rsidR="00357BC3" w:rsidRPr="00AA7BD6">
        <w:rPr>
          <w:rFonts w:ascii="GHEA Grapalat" w:hAnsi="GHEA Grapalat"/>
          <w:b/>
          <w:i w:val="0"/>
          <w:sz w:val="24"/>
          <w:szCs w:val="24"/>
        </w:rPr>
        <w:t>курсу КБ</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 xml:space="preserve">ании части 6 </w:t>
      </w:r>
      <w:r w:rsidR="00186559">
        <w:rPr>
          <w:rFonts w:ascii="GHEA Grapalat" w:hAnsi="GHEA Grapalat"/>
          <w:sz w:val="24"/>
          <w:szCs w:val="24"/>
        </w:rPr>
        <w:lastRenderedPageBreak/>
        <w:t>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w:t>
      </w:r>
      <w:r w:rsidRPr="009044F1">
        <w:rPr>
          <w:rFonts w:ascii="GHEA Grapalat" w:hAnsi="GHEA Grapalat"/>
        </w:rPr>
        <w:lastRenderedPageBreak/>
        <w:t>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B5684" w:rsidRDefault="00A150A9" w:rsidP="00CB5684">
      <w:pPr>
        <w:widowControl w:val="0"/>
        <w:tabs>
          <w:tab w:val="left" w:pos="1276"/>
        </w:tabs>
        <w:spacing w:after="160"/>
        <w:ind w:firstLine="567"/>
        <w:contextualSpacing/>
        <w:jc w:val="both"/>
        <w:rPr>
          <w:rFonts w:ascii="GHEA Grapalat" w:hAnsi="GHEA Grapalat"/>
          <w:spacing w:val="-4"/>
        </w:rPr>
      </w:pPr>
      <w:r w:rsidRPr="00CB5684">
        <w:rPr>
          <w:rFonts w:ascii="GHEA Grapalat" w:hAnsi="GHEA Grapalat"/>
          <w:spacing w:val="-4"/>
        </w:rPr>
        <w:lastRenderedPageBreak/>
        <w:t>8.</w:t>
      </w:r>
      <w:r w:rsidR="000E624C" w:rsidRPr="00CB5684">
        <w:rPr>
          <w:rFonts w:ascii="GHEA Grapalat" w:hAnsi="GHEA Grapalat"/>
          <w:spacing w:val="-4"/>
        </w:rPr>
        <w:t>1</w:t>
      </w:r>
      <w:r w:rsidR="00B325AF" w:rsidRPr="00CB5684">
        <w:rPr>
          <w:rFonts w:ascii="GHEA Grapalat" w:hAnsi="GHEA Grapalat"/>
          <w:spacing w:val="-4"/>
        </w:rPr>
        <w:t>8</w:t>
      </w:r>
      <w:r w:rsidRPr="00CB5684">
        <w:rPr>
          <w:rFonts w:ascii="GHEA Grapalat" w:hAnsi="GHEA Grapalat"/>
          <w:spacing w:val="-4"/>
        </w:rPr>
        <w:t>.</w:t>
      </w:r>
      <w:r w:rsidR="00EE0CB1" w:rsidRPr="00CB5684">
        <w:rPr>
          <w:rFonts w:ascii="GHEA Grapalat" w:hAnsi="GHEA Grapalat"/>
          <w:spacing w:val="-4"/>
        </w:rPr>
        <w:tab/>
      </w:r>
      <w:r w:rsidRPr="00CB5684">
        <w:rPr>
          <w:rFonts w:ascii="GHEA Grapalat" w:hAnsi="GHEA Grapalat"/>
          <w:spacing w:val="-4"/>
        </w:rPr>
        <w:t>Оценка заявок и определение отобранного участника осуществляются по отдельным лотам</w:t>
      </w:r>
      <w:r w:rsidR="00FE2802" w:rsidRPr="00CB5684">
        <w:rPr>
          <w:spacing w:val="-4"/>
        </w:rPr>
        <w:footnoteReference w:customMarkFollows="1" w:id="2"/>
        <w:t>11</w:t>
      </w:r>
      <w:r w:rsidRPr="00CB5684">
        <w:rPr>
          <w:rFonts w:ascii="GHEA Grapalat" w:hAnsi="GHEA Grapalat"/>
          <w:spacing w:val="-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162A19" w:rsidRPr="00162A19">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F75607" w:rsidRPr="00F75607" w:rsidRDefault="00A6609C" w:rsidP="00571E4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w:t>
      </w:r>
      <w:r w:rsidR="00162A19">
        <w:rPr>
          <w:rFonts w:ascii="GHEA Grapalat" w:hAnsi="GHEA Grapalat"/>
        </w:rPr>
        <w:t>ожение 4. 2) или наличных денег</w:t>
      </w:r>
      <w:r w:rsidR="003D57AD" w:rsidRPr="00174059">
        <w:rPr>
          <w:rFonts w:ascii="GHEA Grapalat" w:hAnsi="GHEA Grapalat"/>
        </w:rPr>
        <w:t>.</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F75607" w:rsidRPr="00F75607">
        <w:rPr>
          <w:rFonts w:ascii="GHEA Grapalat" w:hAnsi="GHEA Grapalat"/>
        </w:rPr>
        <w:t>.</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 xml:space="preserve">Обеспечение квалификации возвращается предъявителю в течение пяти рабочих дней, </w:t>
      </w:r>
      <w:r w:rsidRPr="00CE31A0">
        <w:rPr>
          <w:rFonts w:ascii="GHEA Grapalat" w:hAnsi="GHEA Grapalat"/>
        </w:rPr>
        <w:lastRenderedPageBreak/>
        <w:t>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Если цена 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35631F" w:rsidRPr="00CB5684" w:rsidRDefault="0035631F" w:rsidP="00CB5684">
      <w:pPr>
        <w:widowControl w:val="0"/>
        <w:tabs>
          <w:tab w:val="left" w:pos="1276"/>
        </w:tabs>
        <w:spacing w:after="160"/>
        <w:jc w:val="both"/>
        <w:rPr>
          <w:rFonts w:ascii="GHEA Grapalat" w:hAnsi="GHEA Grapalat"/>
          <w:color w:val="FF0000"/>
        </w:rPr>
      </w:pP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A75707" w:rsidRPr="00A75707">
        <w:rPr>
          <w:rFonts w:ascii="GHEA Grapalat" w:hAnsi="GHEA Grapalat"/>
        </w:rPr>
        <w:t>" 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677C36" w:rsidRPr="002B3996" w:rsidRDefault="00030D40" w:rsidP="00677C36">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Pr="00677C36" w:rsidRDefault="005066AC" w:rsidP="00677C36">
      <w:pPr>
        <w:widowControl w:val="0"/>
        <w:tabs>
          <w:tab w:val="left" w:pos="1276"/>
        </w:tabs>
        <w:spacing w:after="160"/>
        <w:ind w:firstLine="567"/>
        <w:jc w:val="both"/>
        <w:rPr>
          <w:rFonts w:ascii="GHEA Grapalat" w:hAnsi="GHEA Grapalat"/>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w:t>
      </w:r>
      <w:r w:rsidR="00D51669">
        <w:rPr>
          <w:rFonts w:ascii="GHEA Grapalat" w:hAnsi="GHEA Grapalat"/>
        </w:rPr>
        <w:lastRenderedPageBreak/>
        <w:t>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 xml:space="preserve">обязать принимать соответствующие решения, включая объявление процедуры </w:t>
      </w:r>
      <w:r w:rsidRPr="009044F1">
        <w:rPr>
          <w:rFonts w:ascii="GHEA Grapalat" w:hAnsi="GHEA Grapalat"/>
        </w:rPr>
        <w:lastRenderedPageBreak/>
        <w:t>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B3996" w:rsidRPr="002B3996">
        <w:rPr>
          <w:rFonts w:ascii="GHEA Grapalat" w:hAnsi="GHEA Grapalat"/>
          <w:b/>
        </w:rPr>
        <w:t>ЗАПРОСА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w:t>
      </w:r>
      <w:r w:rsidRPr="002658C9">
        <w:rPr>
          <w:rFonts w:ascii="GHEA Grapalat" w:hAnsi="GHEA Grapalat"/>
        </w:rPr>
        <w:lastRenderedPageBreak/>
        <w:t>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B3996" w:rsidRPr="002B3996">
        <w:rPr>
          <w:rFonts w:ascii="GHEA Grapalat" w:hAnsi="GHEA Grapalat"/>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A87EE8" w:rsidRDefault="00654E19"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429B9" w:rsidRDefault="002B3996" w:rsidP="00B46D58">
      <w:pPr>
        <w:pStyle w:val="norm"/>
        <w:widowControl w:val="0"/>
        <w:spacing w:after="160" w:line="240" w:lineRule="auto"/>
        <w:ind w:firstLine="284"/>
        <w:jc w:val="right"/>
        <w:rPr>
          <w:rFonts w:ascii="GHEA Grapalat" w:hAnsi="GHEA Grapalat"/>
          <w:b/>
          <w:sz w:val="24"/>
          <w:szCs w:val="24"/>
        </w:rPr>
      </w:pPr>
    </w:p>
    <w:p w:rsidR="00DE5862" w:rsidRPr="00A429B9" w:rsidRDefault="00DE5862" w:rsidP="00B46D58">
      <w:pPr>
        <w:pStyle w:val="norm"/>
        <w:widowControl w:val="0"/>
        <w:spacing w:after="160" w:line="240" w:lineRule="auto"/>
        <w:ind w:firstLine="284"/>
        <w:jc w:val="right"/>
        <w:rPr>
          <w:rFonts w:ascii="GHEA Grapalat" w:hAnsi="GHEA Grapalat"/>
          <w:b/>
          <w:sz w:val="24"/>
          <w:szCs w:val="24"/>
        </w:rPr>
      </w:pPr>
    </w:p>
    <w:p w:rsidR="00DE5862" w:rsidRPr="00A429B9" w:rsidRDefault="00DE5862" w:rsidP="00B46D58">
      <w:pPr>
        <w:pStyle w:val="norm"/>
        <w:widowControl w:val="0"/>
        <w:spacing w:after="160" w:line="240" w:lineRule="auto"/>
        <w:ind w:firstLine="284"/>
        <w:jc w:val="right"/>
        <w:rPr>
          <w:rFonts w:ascii="GHEA Grapalat" w:hAnsi="GHEA Grapalat"/>
          <w:b/>
          <w:sz w:val="24"/>
          <w:szCs w:val="24"/>
        </w:rPr>
      </w:pPr>
    </w:p>
    <w:p w:rsidR="00DE5862" w:rsidRPr="00A429B9" w:rsidRDefault="00DE5862" w:rsidP="00B46D58">
      <w:pPr>
        <w:pStyle w:val="norm"/>
        <w:widowControl w:val="0"/>
        <w:spacing w:after="160" w:line="240" w:lineRule="auto"/>
        <w:ind w:firstLine="284"/>
        <w:jc w:val="right"/>
        <w:rPr>
          <w:rFonts w:ascii="GHEA Grapalat" w:hAnsi="GHEA Grapalat"/>
          <w:b/>
          <w:sz w:val="24"/>
          <w:szCs w:val="24"/>
        </w:rPr>
      </w:pPr>
    </w:p>
    <w:p w:rsidR="00DE5862" w:rsidRPr="00A429B9" w:rsidRDefault="00DE5862"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A429B9"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2B3996" w:rsidRPr="002B3996">
        <w:rPr>
          <w:rFonts w:ascii="GHEA Grapalat" w:hAnsi="GHEA Grapalat"/>
          <w:b/>
          <w:sz w:val="24"/>
          <w:szCs w:val="24"/>
        </w:rPr>
        <w:t>на 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122C2">
        <w:rPr>
          <w:rFonts w:ascii="GHEA Grapalat" w:hAnsi="GHEA Grapalat"/>
          <w:b/>
          <w:sz w:val="24"/>
          <w:szCs w:val="24"/>
        </w:rPr>
        <w:t>IKVCIK-GHAPDzB-2</w:t>
      </w:r>
      <w:r w:rsidR="009122C2" w:rsidRPr="009122C2">
        <w:rPr>
          <w:rFonts w:ascii="GHEA Grapalat" w:hAnsi="GHEA Grapalat"/>
          <w:b/>
          <w:sz w:val="24"/>
          <w:szCs w:val="24"/>
        </w:rPr>
        <w:t>2</w:t>
      </w:r>
      <w:r w:rsidR="009122C2" w:rsidRPr="000839F0">
        <w:rPr>
          <w:rFonts w:ascii="GHEA Grapalat" w:hAnsi="GHEA Grapalat"/>
          <w:b/>
          <w:sz w:val="24"/>
          <w:szCs w:val="24"/>
        </w:rPr>
        <w:t>/0</w:t>
      </w:r>
      <w:r w:rsidR="00A429B9" w:rsidRPr="00A429B9">
        <w:rPr>
          <w:rFonts w:ascii="GHEA Grapalat" w:hAnsi="GHEA Grapalat"/>
          <w:b/>
          <w:sz w:val="24"/>
          <w:szCs w:val="24"/>
        </w:rPr>
        <w:t>5</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w:t>
      </w:r>
      <w:r w:rsidR="009122C2" w:rsidRPr="009122C2">
        <w:rPr>
          <w:rFonts w:ascii="GHEA Grapalat" w:hAnsi="GHEA Grapalat"/>
          <w:b w:val="0"/>
          <w:sz w:val="24"/>
          <w:szCs w:val="24"/>
        </w:rPr>
        <w:t xml:space="preserve"> </w:t>
      </w:r>
      <w:r w:rsidR="009122C2" w:rsidRPr="009122C2">
        <w:rPr>
          <w:rFonts w:ascii="GHEA Grapalat" w:hAnsi="GHEA Grapalat"/>
          <w:color w:val="auto"/>
          <w:sz w:val="24"/>
          <w:szCs w:val="24"/>
        </w:rPr>
        <w:t>на</w:t>
      </w:r>
      <w:r w:rsidRPr="00374F4A">
        <w:rPr>
          <w:rFonts w:ascii="GHEA Grapalat" w:hAnsi="GHEA Grapalat"/>
          <w:color w:val="auto"/>
          <w:sz w:val="24"/>
          <w:szCs w:val="24"/>
        </w:rPr>
        <w:t xml:space="preserve"> </w:t>
      </w:r>
      <w:r w:rsidR="009122C2" w:rsidRPr="009122C2">
        <w:rPr>
          <w:rFonts w:ascii="GHEA Grapalat" w:hAnsi="GHEA Grapalat"/>
          <w:color w:val="auto"/>
          <w:sz w:val="24"/>
          <w:szCs w:val="24"/>
        </w:rPr>
        <w:t>запроса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B3ACB"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9122C2" w:rsidRPr="00A87EE8">
        <w:rPr>
          <w:rFonts w:ascii="GHEA Grapalat" w:hAnsi="GHEA Grapalat"/>
        </w:rPr>
        <w:t xml:space="preserve">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/0</w:t>
      </w:r>
      <w:r w:rsidR="00A429B9" w:rsidRPr="00BB3ACB">
        <w:rPr>
          <w:rFonts w:ascii="GHEA Grapalat" w:hAnsi="GHEA Grapalat"/>
          <w:b/>
        </w:rPr>
        <w:t>5</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aff3"/>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w:t>
      </w:r>
      <w:r w:rsidR="009122C2">
        <w:rPr>
          <w:rFonts w:ascii="GHEA Grapalat" w:hAnsi="GHEA Grapalat"/>
        </w:rPr>
        <w:t xml:space="preserve">под кодом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/0</w:t>
      </w:r>
      <w:r w:rsidR="00A429B9" w:rsidRPr="00A429B9">
        <w:rPr>
          <w:rFonts w:ascii="GHEA Grapalat" w:hAnsi="GHEA Grapalat"/>
          <w:b/>
        </w:rPr>
        <w:t>5</w:t>
      </w:r>
      <w:r w:rsidR="009122C2" w:rsidRPr="009122C2">
        <w:rPr>
          <w:rFonts w:ascii="GHEA Grapalat" w:hAnsi="GHEA Grapalat"/>
          <w:b/>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/0</w:t>
      </w:r>
      <w:r w:rsidR="00A429B9" w:rsidRPr="00A429B9">
        <w:rPr>
          <w:rFonts w:ascii="GHEA Grapalat" w:hAnsi="GHEA Grapalat"/>
          <w:b/>
        </w:rPr>
        <w:t>5</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122C2" w:rsidRPr="009122C2">
        <w:rPr>
          <w:rFonts w:ascii="GHEA Grapalat" w:hAnsi="GHEA Grapalat"/>
        </w:rPr>
        <w:t>на</w:t>
      </w:r>
      <w:r w:rsidR="009122C2" w:rsidRPr="00374F4A">
        <w:rPr>
          <w:rFonts w:ascii="GHEA Grapalat" w:hAnsi="GHEA Grapalat"/>
        </w:rPr>
        <w:t xml:space="preserve"> </w:t>
      </w:r>
      <w:r w:rsidR="009122C2" w:rsidRPr="009122C2">
        <w:rPr>
          <w:rFonts w:ascii="GHEA Grapalat" w:hAnsi="GHEA Grapalat"/>
        </w:rPr>
        <w:t>запроса котировок</w:t>
      </w:r>
      <w:r w:rsidR="009122C2">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A87EE8"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9122C2" w:rsidRPr="009122C2">
        <w:rPr>
          <w:rFonts w:ascii="GHEA Grapalat" w:hAnsi="GHEA Grapalat"/>
          <w:b/>
          <w:sz w:val="24"/>
          <w:szCs w:val="24"/>
        </w:rPr>
        <w:t>на запроса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9122C2" w:rsidRPr="009122C2">
        <w:rPr>
          <w:rFonts w:ascii="GHEA Grapalat" w:hAnsi="GHEA Grapalat"/>
          <w:b/>
          <w:sz w:val="24"/>
          <w:szCs w:val="24"/>
        </w:rPr>
        <w:t xml:space="preserve"> </w:t>
      </w:r>
      <w:r w:rsidR="009122C2">
        <w:rPr>
          <w:rFonts w:ascii="GHEA Grapalat" w:hAnsi="GHEA Grapalat"/>
          <w:b/>
          <w:sz w:val="24"/>
          <w:szCs w:val="24"/>
        </w:rPr>
        <w:t>IKVCIK-GHAPDzB-2</w:t>
      </w:r>
      <w:r w:rsidR="009122C2" w:rsidRPr="009122C2">
        <w:rPr>
          <w:rFonts w:ascii="GHEA Grapalat" w:hAnsi="GHEA Grapalat"/>
          <w:b/>
          <w:sz w:val="24"/>
          <w:szCs w:val="24"/>
        </w:rPr>
        <w:t>2</w:t>
      </w:r>
      <w:r w:rsidR="009122C2" w:rsidRPr="000839F0">
        <w:rPr>
          <w:rFonts w:ascii="GHEA Grapalat" w:hAnsi="GHEA Grapalat"/>
          <w:b/>
          <w:sz w:val="24"/>
          <w:szCs w:val="24"/>
        </w:rPr>
        <w:t>/0</w:t>
      </w:r>
      <w:r w:rsidR="00A429B9" w:rsidRPr="00A429B9">
        <w:rPr>
          <w:rFonts w:ascii="GHEA Grapalat" w:hAnsi="GHEA Grapalat"/>
          <w:b/>
          <w:sz w:val="24"/>
          <w:szCs w:val="24"/>
        </w:rPr>
        <w:t>5</w:t>
      </w:r>
      <w:r>
        <w:rPr>
          <w:rFonts w:ascii="GHEA Grapalat" w:hAnsi="GHEA Grapalat"/>
          <w:b/>
          <w:sz w:val="24"/>
          <w:szCs w:val="24"/>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9122C2">
        <w:rPr>
          <w:rFonts w:ascii="GHEA Grapalat" w:hAnsi="GHEA Grapalat"/>
          <w:b/>
        </w:rPr>
        <w:t>"</w:t>
      </w:r>
      <w:r w:rsidR="009122C2" w:rsidRPr="009122C2">
        <w:rPr>
          <w:rFonts w:ascii="GHEA Grapalat" w:hAnsi="GHEA Grapalat"/>
          <w:b/>
        </w:rPr>
        <w:t xml:space="preserve">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/0</w:t>
      </w:r>
      <w:r w:rsidR="00A429B9" w:rsidRPr="00A429B9">
        <w:rPr>
          <w:rFonts w:ascii="GHEA Grapalat" w:hAnsi="GHEA Grapalat"/>
          <w:b/>
        </w:rPr>
        <w:t>5</w:t>
      </w:r>
      <w:r w:rsidR="009122C2">
        <w:rPr>
          <w:rFonts w:ascii="GHEA Grapalat" w:hAnsi="GHEA Grapalat"/>
          <w:b/>
        </w:rPr>
        <w:t>"</w:t>
      </w:r>
      <w:r w:rsidR="009122C2" w:rsidRPr="009122C2">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DE5862" w:rsidRPr="00A429B9" w:rsidRDefault="00DE5862" w:rsidP="00AB6E69">
      <w:pPr>
        <w:jc w:val="right"/>
        <w:rPr>
          <w:rFonts w:ascii="GHEA Grapalat" w:hAnsi="GHEA Grapalat"/>
          <w:b/>
        </w:rPr>
      </w:pP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w:t>
      </w:r>
      <w:r w:rsidR="009122C2" w:rsidRPr="009122C2">
        <w:rPr>
          <w:rFonts w:ascii="GHEA Grapalat" w:hAnsi="GHEA Grapalat"/>
          <w:b/>
        </w:rPr>
        <w:t>на запроса котировок</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FE1B3C">
        <w:rPr>
          <w:rFonts w:ascii="GHEA Grapalat" w:hAnsi="GHEA Grapalat"/>
          <w:b/>
          <w:sz w:val="24"/>
          <w:szCs w:val="24"/>
        </w:rPr>
        <w:t>" IKVCIK-GHAPDzB-22/0</w:t>
      </w:r>
      <w:r w:rsidR="00A429B9" w:rsidRPr="00BB3ACB">
        <w:rPr>
          <w:rFonts w:ascii="GHEA Grapalat" w:hAnsi="GHEA Grapalat"/>
          <w:b/>
          <w:sz w:val="24"/>
          <w:szCs w:val="24"/>
        </w:rPr>
        <w:t>5</w:t>
      </w:r>
      <w:r w:rsidR="009122C2" w:rsidRPr="006746D5">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7760A9">
            <w:pPr>
              <w:spacing w:before="240" w:after="240"/>
              <w:ind w:left="993" w:hanging="851"/>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760A9">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487"/>
        </w:trPr>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361"/>
        </w:trPr>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DE5862">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B047A2"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7337"/>
      </w:tblGrid>
      <w:tr w:rsidR="00F016A2" w:rsidRPr="00FD1EE4" w:rsidTr="00A429B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7337"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A429B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7337"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A429B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7337"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A429B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7337"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A429B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7337"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A429B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7337"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7088"/>
      </w:tblGrid>
      <w:tr w:rsidR="00F016A2" w:rsidRPr="00FD1EE4" w:rsidTr="00DE5862">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708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708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708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708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7088"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7088"/>
      </w:tblGrid>
      <w:tr w:rsidR="00F016A2" w:rsidRPr="00FD1EE4" w:rsidTr="00DE5862">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708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708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708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7088"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194"/>
      </w:tblGrid>
      <w:tr w:rsidR="00F016A2" w:rsidRPr="00FD1EE4" w:rsidTr="00DE5862">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7194"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7194"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7194"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7194"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F016A2" w:rsidRPr="00FD1EE4" w:rsidTr="00DE5862">
        <w:trPr>
          <w:trHeight w:val="924"/>
        </w:trPr>
        <w:tc>
          <w:tcPr>
            <w:tcW w:w="10031" w:type="dxa"/>
            <w:gridSpan w:val="2"/>
            <w:vAlign w:val="center"/>
          </w:tcPr>
          <w:p w:rsidR="00F016A2" w:rsidRPr="00FD1EE4" w:rsidRDefault="008F26B9" w:rsidP="007760A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DE5862">
        <w:trPr>
          <w:trHeight w:val="684"/>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5523" w:type="dxa"/>
            <w:shd w:val="clear" w:color="auto" w:fill="FFFFFF"/>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rPr>
          <w:trHeight w:val="1282"/>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5523" w:type="dxa"/>
            <w:vAlign w:val="center"/>
          </w:tcPr>
          <w:p w:rsidR="00F016A2" w:rsidRPr="006B364D" w:rsidRDefault="008F2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8F2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DE5862">
        <w:tc>
          <w:tcPr>
            <w:tcW w:w="10031" w:type="dxa"/>
            <w:gridSpan w:val="2"/>
            <w:vAlign w:val="center"/>
          </w:tcPr>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DE5862">
        <w:tc>
          <w:tcPr>
            <w:tcW w:w="10031" w:type="dxa"/>
            <w:gridSpan w:val="2"/>
            <w:vAlign w:val="center"/>
          </w:tcPr>
          <w:p w:rsidR="00F016A2" w:rsidRPr="00FD1EE4" w:rsidRDefault="008F26B9" w:rsidP="007760A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F016A2" w:rsidRPr="00FD1EE4" w:rsidTr="00DE5862">
        <w:trPr>
          <w:trHeight w:val="924"/>
        </w:trPr>
        <w:tc>
          <w:tcPr>
            <w:tcW w:w="10031" w:type="dxa"/>
            <w:gridSpan w:val="2"/>
            <w:vAlign w:val="center"/>
          </w:tcPr>
          <w:p w:rsidR="00F016A2" w:rsidRPr="00FD1EE4" w:rsidRDefault="008F26B9" w:rsidP="007760A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DE5862">
        <w:trPr>
          <w:trHeight w:val="684"/>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5523" w:type="dxa"/>
            <w:shd w:val="clear" w:color="auto" w:fill="auto"/>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rPr>
          <w:trHeight w:val="1282"/>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5523" w:type="dxa"/>
            <w:vAlign w:val="center"/>
          </w:tcPr>
          <w:p w:rsidR="00F016A2" w:rsidRPr="00C843BA" w:rsidRDefault="008F2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8F2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DE5862">
        <w:tc>
          <w:tcPr>
            <w:tcW w:w="10031" w:type="dxa"/>
            <w:gridSpan w:val="2"/>
            <w:vAlign w:val="center"/>
          </w:tcPr>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w:t>
            </w:r>
            <w:r w:rsidR="00F016A2" w:rsidRPr="00D654B4">
              <w:rPr>
                <w:rFonts w:ascii="GHEA Grapalat" w:eastAsia="GHEA Grapalat" w:hAnsi="GHEA Grapalat" w:cs="GHEA Grapalat"/>
              </w:rPr>
              <w:lastRenderedPageBreak/>
              <w:t>управления юридического лица</w:t>
            </w:r>
          </w:p>
        </w:tc>
      </w:tr>
      <w:tr w:rsidR="00F016A2" w:rsidRPr="00FD1EE4" w:rsidTr="00DE5862">
        <w:tc>
          <w:tcPr>
            <w:tcW w:w="10031" w:type="dxa"/>
            <w:gridSpan w:val="2"/>
            <w:vAlign w:val="center"/>
          </w:tcPr>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DE5862">
        <w:tc>
          <w:tcPr>
            <w:tcW w:w="10031" w:type="dxa"/>
            <w:gridSpan w:val="2"/>
            <w:vAlign w:val="center"/>
          </w:tcPr>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DE5862">
        <w:tc>
          <w:tcPr>
            <w:tcW w:w="10031" w:type="dxa"/>
            <w:gridSpan w:val="2"/>
            <w:vAlign w:val="center"/>
          </w:tcPr>
          <w:p w:rsidR="00F016A2" w:rsidRPr="00FD1EE4" w:rsidRDefault="008F26B9" w:rsidP="007760A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194"/>
      </w:tblGrid>
      <w:tr w:rsidR="00F016A2" w:rsidRPr="00FD1EE4" w:rsidTr="00DE5862">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7194"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7194" w:type="dxa"/>
            <w:vAlign w:val="center"/>
          </w:tcPr>
          <w:p w:rsidR="00F016A2" w:rsidRPr="00B23852" w:rsidRDefault="008F2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8F26B9" w:rsidP="007760A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DE5862">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7194" w:type="dxa"/>
            <w:vAlign w:val="center"/>
          </w:tcPr>
          <w:p w:rsidR="00F016A2" w:rsidRPr="005600B4" w:rsidRDefault="008F2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8F26B9"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194"/>
      </w:tblGrid>
      <w:tr w:rsidR="00F016A2" w:rsidRPr="00FD1EE4" w:rsidTr="00DE5862">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7194"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7194"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Default="00F016A2" w:rsidP="00F016A2">
      <w:pPr>
        <w:pBdr>
          <w:top w:val="nil"/>
          <w:left w:val="nil"/>
          <w:bottom w:val="nil"/>
          <w:right w:val="nil"/>
          <w:between w:val="nil"/>
        </w:pBdr>
        <w:ind w:left="792"/>
        <w:rPr>
          <w:rFonts w:ascii="GHEA Grapalat" w:eastAsia="GHEA Grapalat" w:hAnsi="GHEA Grapalat" w:cs="GHEA Grapalat"/>
          <w:i/>
          <w:color w:val="000000"/>
          <w:lang w:val="en-US"/>
        </w:rPr>
      </w:pPr>
    </w:p>
    <w:p w:rsidR="00DE5862" w:rsidRDefault="00DE5862" w:rsidP="00F016A2">
      <w:pPr>
        <w:pBdr>
          <w:top w:val="nil"/>
          <w:left w:val="nil"/>
          <w:bottom w:val="nil"/>
          <w:right w:val="nil"/>
          <w:between w:val="nil"/>
        </w:pBdr>
        <w:ind w:left="792"/>
        <w:rPr>
          <w:rFonts w:ascii="GHEA Grapalat" w:eastAsia="GHEA Grapalat" w:hAnsi="GHEA Grapalat" w:cs="GHEA Grapalat"/>
          <w:i/>
          <w:color w:val="000000"/>
          <w:lang w:val="en-US"/>
        </w:rPr>
      </w:pPr>
    </w:p>
    <w:p w:rsidR="00DE5862" w:rsidRDefault="00DE5862" w:rsidP="00F016A2">
      <w:pPr>
        <w:pBdr>
          <w:top w:val="nil"/>
          <w:left w:val="nil"/>
          <w:bottom w:val="nil"/>
          <w:right w:val="nil"/>
          <w:between w:val="nil"/>
        </w:pBdr>
        <w:ind w:left="792"/>
        <w:rPr>
          <w:rFonts w:ascii="GHEA Grapalat" w:eastAsia="GHEA Grapalat" w:hAnsi="GHEA Grapalat" w:cs="GHEA Grapalat"/>
          <w:i/>
          <w:color w:val="000000"/>
          <w:lang w:val="en-US"/>
        </w:rPr>
      </w:pPr>
    </w:p>
    <w:p w:rsidR="00DE5862" w:rsidRDefault="00DE5862" w:rsidP="00F016A2">
      <w:pPr>
        <w:pBdr>
          <w:top w:val="nil"/>
          <w:left w:val="nil"/>
          <w:bottom w:val="nil"/>
          <w:right w:val="nil"/>
          <w:between w:val="nil"/>
        </w:pBdr>
        <w:ind w:left="792"/>
        <w:rPr>
          <w:rFonts w:ascii="GHEA Grapalat" w:eastAsia="GHEA Grapalat" w:hAnsi="GHEA Grapalat" w:cs="GHEA Grapalat"/>
          <w:i/>
          <w:color w:val="000000"/>
          <w:lang w:val="en-US"/>
        </w:rPr>
      </w:pPr>
    </w:p>
    <w:p w:rsidR="00DE5862" w:rsidRPr="00DE5862" w:rsidRDefault="00DE5862" w:rsidP="00F016A2">
      <w:pPr>
        <w:pBdr>
          <w:top w:val="nil"/>
          <w:left w:val="nil"/>
          <w:bottom w:val="nil"/>
          <w:right w:val="nil"/>
          <w:between w:val="nil"/>
        </w:pBdr>
        <w:ind w:left="792"/>
        <w:rPr>
          <w:rFonts w:ascii="GHEA Grapalat" w:eastAsia="GHEA Grapalat" w:hAnsi="GHEA Grapalat" w:cs="GHEA Grapalat"/>
          <w:i/>
          <w:color w:val="000000"/>
          <w:lang w:val="en-US"/>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196"/>
      </w:tblGrid>
      <w:tr w:rsidR="00F016A2" w:rsidRPr="00FD1EE4" w:rsidTr="00DE5862">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71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71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71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71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71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71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7196"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196"/>
      </w:tblGrid>
      <w:tr w:rsidR="00F016A2" w:rsidRPr="00FD1EE4" w:rsidTr="00DE5862">
        <w:trPr>
          <w:trHeight w:val="413"/>
        </w:trPr>
        <w:tc>
          <w:tcPr>
            <w:tcW w:w="2835" w:type="dxa"/>
            <w:vMerge w:val="restart"/>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7196"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7196"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rPr>
          <w:trHeight w:val="592"/>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7196"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rPr>
          <w:trHeight w:val="49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7196"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7196" w:type="dxa"/>
          </w:tcPr>
          <w:p w:rsidR="00F016A2" w:rsidRPr="00FD1EE4" w:rsidRDefault="00F016A2" w:rsidP="007760A9">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196"/>
      </w:tblGrid>
      <w:tr w:rsidR="00F016A2" w:rsidRPr="00FD1EE4" w:rsidTr="00DE5862">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Наименование </w:t>
            </w:r>
            <w:r>
              <w:rPr>
                <w:rFonts w:ascii="GHEA Grapalat" w:eastAsia="GHEA Grapalat" w:hAnsi="GHEA Grapalat" w:cs="GHEA Grapalat"/>
                <w:color w:val="000000"/>
              </w:rPr>
              <w:lastRenderedPageBreak/>
              <w:t>фондовой биржи</w:t>
            </w:r>
          </w:p>
        </w:tc>
        <w:tc>
          <w:tcPr>
            <w:tcW w:w="71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DE5862">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7196"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DE5862">
      <w:pPr>
        <w:pBdr>
          <w:top w:val="nil"/>
          <w:left w:val="nil"/>
          <w:bottom w:val="nil"/>
          <w:right w:val="nil"/>
          <w:between w:val="nil"/>
        </w:pBdr>
        <w:spacing w:before="240"/>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10031"/>
      </w:tblGrid>
      <w:tr w:rsidR="00F016A2" w:rsidRPr="00FD1EE4" w:rsidTr="00A429B9">
        <w:trPr>
          <w:trHeight w:val="681"/>
        </w:trPr>
        <w:tc>
          <w:tcPr>
            <w:tcW w:w="10031" w:type="dxa"/>
            <w:shd w:val="clear" w:color="auto" w:fill="DBE5F1" w:themeFill="accent1" w:themeFillTint="33"/>
          </w:tcPr>
          <w:p w:rsidR="00F016A2" w:rsidRPr="00FD1EE4" w:rsidRDefault="00F016A2" w:rsidP="007760A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A429B9">
        <w:trPr>
          <w:trHeight w:val="6426"/>
        </w:trPr>
        <w:tc>
          <w:tcPr>
            <w:tcW w:w="10031" w:type="dxa"/>
          </w:tcPr>
          <w:p w:rsidR="00F016A2" w:rsidRPr="00FD1EE4" w:rsidRDefault="00F016A2" w:rsidP="007760A9">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3"/>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3"/>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3"/>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306ED">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3"/>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w:t>
      </w:r>
      <w:r w:rsidRPr="000306ED">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3"/>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w:t>
      </w:r>
      <w:r w:rsidRPr="000306ED">
        <w:rPr>
          <w:rFonts w:ascii="GHEA Grapalat" w:hAnsi="GHEA Grapalat"/>
        </w:rPr>
        <w:lastRenderedPageBreak/>
        <w:t xml:space="preserve">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правил, установленных пунктом 4.5 </w:t>
      </w:r>
      <w:r w:rsidRPr="000306ED">
        <w:rPr>
          <w:rFonts w:ascii="GHEA Grapalat" w:hAnsi="GHEA Grapalat"/>
        </w:rPr>
        <w:lastRenderedPageBreak/>
        <w:t>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205A03" w:rsidRPr="00A87EE8" w:rsidRDefault="00AF0EF7" w:rsidP="00B013C0">
      <w:pPr>
        <w:jc w:val="right"/>
        <w:rPr>
          <w:rFonts w:ascii="GHEA Grapalat" w:hAnsi="GHEA Grapalat"/>
          <w:b/>
        </w:rPr>
      </w:pPr>
      <w:r>
        <w:rPr>
          <w:rFonts w:ascii="GHEA Grapalat" w:hAnsi="GHEA Grapalat"/>
          <w:b/>
        </w:rPr>
        <w:br w:type="page"/>
      </w:r>
    </w:p>
    <w:p w:rsidR="00B2572B" w:rsidRPr="00DC619D" w:rsidRDefault="00B2572B" w:rsidP="00B013C0">
      <w:pPr>
        <w:jc w:val="right"/>
        <w:rPr>
          <w:rFonts w:ascii="GHEA Grapalat" w:hAnsi="GHEA Grapalat" w:cs="Arial"/>
          <w:b/>
        </w:rPr>
      </w:pPr>
      <w:r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746D5" w:rsidRPr="009122C2">
        <w:rPr>
          <w:rFonts w:ascii="GHEA Grapalat" w:hAnsi="GHEA Grapalat"/>
          <w:b/>
          <w:sz w:val="24"/>
          <w:szCs w:val="24"/>
        </w:rPr>
        <w:t>на 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E1B3C">
        <w:rPr>
          <w:rFonts w:ascii="GHEA Grapalat" w:hAnsi="GHEA Grapalat"/>
          <w:b/>
          <w:sz w:val="24"/>
          <w:szCs w:val="24"/>
        </w:rPr>
        <w:t>" IKVCIK-GHAPDzB-22/0</w:t>
      </w:r>
      <w:r w:rsidR="00A429B9" w:rsidRPr="00A429B9">
        <w:rPr>
          <w:rFonts w:ascii="GHEA Grapalat" w:hAnsi="GHEA Grapalat"/>
          <w:b/>
          <w:sz w:val="24"/>
          <w:szCs w:val="24"/>
        </w:rPr>
        <w:t>5</w:t>
      </w:r>
      <w:r w:rsidR="006746D5" w:rsidRPr="006746D5">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6746D5">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746D5" w:rsidRPr="006746D5">
        <w:rPr>
          <w:rFonts w:ascii="GHEA Grapalat" w:hAnsi="GHEA Grapalat"/>
          <w:spacing w:val="-6"/>
        </w:rPr>
        <w:t xml:space="preserve">                                 </w:t>
      </w:r>
      <w:r w:rsidR="00FE1B3C">
        <w:rPr>
          <w:rFonts w:ascii="GHEA Grapalat" w:hAnsi="GHEA Grapalat"/>
          <w:spacing w:val="-6"/>
        </w:rPr>
        <w:t xml:space="preserve">           "IKVCIK-GHAPDzB-22/0</w:t>
      </w:r>
      <w:r w:rsidR="00A429B9" w:rsidRPr="00A429B9">
        <w:rPr>
          <w:rFonts w:ascii="GHEA Grapalat" w:hAnsi="GHEA Grapalat"/>
          <w:spacing w:val="-6"/>
        </w:rPr>
        <w:t>5</w:t>
      </w:r>
      <w:r w:rsidR="006746D5" w:rsidRPr="006746D5">
        <w:rPr>
          <w:rFonts w:ascii="GHEA Grapalat" w:hAnsi="GHEA Grapalat"/>
          <w:spacing w:val="-6"/>
        </w:rPr>
        <w:t>",</w:t>
      </w:r>
      <w:r w:rsidR="006746D5" w:rsidRPr="006746D5">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CB5684" w:rsidRPr="005744FC" w:rsidTr="00FE1B3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B5684" w:rsidRPr="00FE1B3C" w:rsidRDefault="00CB5684" w:rsidP="00CB5684">
            <w:pPr>
              <w:widowControl w:val="0"/>
              <w:jc w:val="center"/>
              <w:rPr>
                <w:rFonts w:ascii="GHEA Grapalat" w:hAnsi="GHEA Grapalat"/>
                <w:sz w:val="20"/>
                <w:szCs w:val="20"/>
              </w:rPr>
            </w:pPr>
            <w:r w:rsidRPr="00FE1B3C">
              <w:rPr>
                <w:rFonts w:ascii="GHEA Grapalat" w:hAnsi="GHEA Grapalat"/>
                <w:sz w:val="20"/>
                <w:szCs w:val="20"/>
              </w:rPr>
              <w:t>1</w:t>
            </w:r>
          </w:p>
        </w:tc>
        <w:tc>
          <w:tcPr>
            <w:tcW w:w="1559" w:type="dxa"/>
            <w:tcBorders>
              <w:bottom w:val="single" w:sz="4" w:space="0" w:color="auto"/>
            </w:tcBorders>
            <w:vAlign w:val="center"/>
          </w:tcPr>
          <w:p w:rsidR="00CB5684" w:rsidRPr="00FE1B3C" w:rsidRDefault="00CB5684" w:rsidP="00CB5684">
            <w:pPr>
              <w:widowControl w:val="0"/>
              <w:jc w:val="center"/>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r>
      <w:tr w:rsidR="00CB5684" w:rsidRPr="005744FC" w:rsidTr="00FE1B3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B5684" w:rsidRPr="00FE1B3C" w:rsidRDefault="00CB5684" w:rsidP="00CB5684">
            <w:pPr>
              <w:widowControl w:val="0"/>
              <w:jc w:val="center"/>
              <w:rPr>
                <w:rFonts w:ascii="GHEA Grapalat" w:hAnsi="GHEA Grapalat"/>
                <w:sz w:val="20"/>
                <w:szCs w:val="20"/>
              </w:rPr>
            </w:pPr>
            <w:r w:rsidRPr="00FE1B3C">
              <w:rPr>
                <w:rFonts w:ascii="GHEA Grapalat" w:hAnsi="GHEA Grapalat"/>
                <w:sz w:val="20"/>
                <w:szCs w:val="20"/>
              </w:rPr>
              <w:t>2</w:t>
            </w:r>
          </w:p>
        </w:tc>
        <w:tc>
          <w:tcPr>
            <w:tcW w:w="1559" w:type="dxa"/>
            <w:tcBorders>
              <w:top w:val="single" w:sz="4" w:space="0" w:color="auto"/>
            </w:tcBorders>
            <w:vAlign w:val="center"/>
          </w:tcPr>
          <w:p w:rsidR="00CB5684" w:rsidRPr="00FE1B3C" w:rsidRDefault="00CB5684" w:rsidP="00CB5684">
            <w:pPr>
              <w:widowControl w:val="0"/>
              <w:jc w:val="center"/>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F3696" w:rsidRDefault="00F562DD" w:rsidP="000B2071">
      <w:pPr>
        <w:widowControl w:val="0"/>
        <w:spacing w:after="160"/>
        <w:jc w:val="right"/>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w:t>
      </w:r>
      <w:r w:rsidR="00205A03" w:rsidRPr="00205A03">
        <w:rPr>
          <w:rFonts w:ascii="GHEA Grapalat" w:hAnsi="GHEA Grapalat"/>
          <w:i/>
          <w:sz w:val="22"/>
          <w:szCs w:val="22"/>
        </w:rPr>
        <w:t>на запроса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FE1B3C">
        <w:rPr>
          <w:rFonts w:ascii="GHEA Grapalat" w:hAnsi="GHEA Grapalat"/>
          <w:i/>
          <w:sz w:val="22"/>
          <w:szCs w:val="22"/>
        </w:rPr>
        <w:t>" IKVCIK-GHAPDzB-22/0</w:t>
      </w:r>
      <w:r w:rsidR="00A429B9" w:rsidRPr="00A429B9">
        <w:rPr>
          <w:rFonts w:ascii="GHEA Grapalat" w:hAnsi="GHEA Grapalat"/>
          <w:i/>
          <w:sz w:val="22"/>
          <w:szCs w:val="22"/>
        </w:rPr>
        <w:t>5</w:t>
      </w:r>
      <w:r w:rsidR="00205A03" w:rsidRPr="00205A03">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05A03" w:rsidRPr="007E032E" w:rsidRDefault="003D2FE2" w:rsidP="00205A03">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205A03" w:rsidRPr="00B138F3">
        <w:rPr>
          <w:rFonts w:ascii="GHEA Grapalat" w:hAnsi="GHEA Grapalat"/>
          <w:spacing w:val="-6"/>
          <w:sz w:val="22"/>
          <w:szCs w:val="22"/>
        </w:rPr>
        <w:t xml:space="preserve">Компания участвует в организованной </w:t>
      </w:r>
      <w:r w:rsidR="00205A03" w:rsidRPr="00A37326">
        <w:rPr>
          <w:rFonts w:ascii="GHEA Grapalat" w:hAnsi="GHEA Grapalat"/>
        </w:rPr>
        <w:t>&lt;&lt;Центр правового  Образования и реализации реабилитационных программ&gt;&gt; ГНКО</w:t>
      </w:r>
      <w:r w:rsidR="00205A03">
        <w:rPr>
          <w:rFonts w:ascii="GHEA Grapalat" w:hAnsi="GHEA Grapalat"/>
          <w:spacing w:val="-6"/>
          <w:sz w:val="22"/>
          <w:szCs w:val="22"/>
        </w:rPr>
        <w:t xml:space="preserve"> </w:t>
      </w:r>
      <w:r w:rsidR="00205A03" w:rsidRPr="00B138F3">
        <w:rPr>
          <w:rFonts w:ascii="GHEA Grapalat" w:hAnsi="GHEA Grapalat"/>
          <w:spacing w:val="-6"/>
          <w:sz w:val="22"/>
          <w:szCs w:val="22"/>
        </w:rPr>
        <w:t xml:space="preserve">(далее — Заказчик) </w:t>
      </w:r>
      <w:r w:rsidR="00205A03" w:rsidRPr="00B138F3">
        <w:rPr>
          <w:rFonts w:ascii="GHEA Grapalat" w:hAnsi="GHEA Grapalat"/>
          <w:sz w:val="22"/>
          <w:szCs w:val="22"/>
        </w:rPr>
        <w:t xml:space="preserve">процедуре закупок под кодом </w:t>
      </w:r>
      <w:r w:rsidR="00205A03">
        <w:rPr>
          <w:rFonts w:ascii="GHEA Grapalat" w:hAnsi="GHEA Grapalat"/>
          <w:b/>
          <w:sz w:val="22"/>
          <w:szCs w:val="22"/>
        </w:rPr>
        <w:t>"IKVCIK-GHAPDzB-2</w:t>
      </w:r>
      <w:r w:rsidR="00205A03" w:rsidRPr="00205A03">
        <w:rPr>
          <w:rFonts w:ascii="GHEA Grapalat" w:hAnsi="GHEA Grapalat"/>
          <w:b/>
          <w:sz w:val="22"/>
          <w:szCs w:val="22"/>
        </w:rPr>
        <w:t>2</w:t>
      </w:r>
      <w:r w:rsidR="00205A03">
        <w:rPr>
          <w:rFonts w:ascii="GHEA Grapalat" w:hAnsi="GHEA Grapalat"/>
          <w:b/>
          <w:sz w:val="22"/>
          <w:szCs w:val="22"/>
        </w:rPr>
        <w:t>/0</w:t>
      </w:r>
      <w:r w:rsidR="00A429B9" w:rsidRPr="00A429B9">
        <w:rPr>
          <w:rFonts w:ascii="GHEA Grapalat" w:hAnsi="GHEA Grapalat"/>
          <w:b/>
          <w:sz w:val="22"/>
          <w:szCs w:val="22"/>
        </w:rPr>
        <w:t>5</w:t>
      </w:r>
      <w:r w:rsidR="00205A03" w:rsidRPr="007E032E">
        <w:rPr>
          <w:rFonts w:ascii="GHEA Grapalat" w:hAnsi="GHEA Grapalat"/>
          <w:b/>
          <w:sz w:val="22"/>
          <w:szCs w:val="22"/>
        </w:rPr>
        <w:t>".</w:t>
      </w:r>
    </w:p>
    <w:p w:rsidR="003D2FE2" w:rsidRPr="00B138F3" w:rsidRDefault="003D2FE2" w:rsidP="00205A03">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DE586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w:t>
      </w:r>
    </w:p>
    <w:tbl>
      <w:tblPr>
        <w:tblpPr w:leftFromText="180" w:rightFromText="180" w:vertAnchor="page" w:horzAnchor="margin" w:tblpXSpec="center" w:tblpY="14872"/>
        <w:tblW w:w="11093" w:type="dxa"/>
        <w:tblLook w:val="0000" w:firstRow="0" w:lastRow="0" w:firstColumn="0" w:lastColumn="0" w:noHBand="0" w:noVBand="0"/>
      </w:tblPr>
      <w:tblGrid>
        <w:gridCol w:w="5674"/>
        <w:gridCol w:w="5419"/>
      </w:tblGrid>
      <w:tr w:rsidR="00DE5862" w:rsidRPr="00B138F3" w:rsidTr="00DE5862">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A429B9" w:rsidRDefault="00DE5862" w:rsidP="00DE5862">
            <w:pPr>
              <w:widowControl w:val="0"/>
              <w:tabs>
                <w:tab w:val="left" w:pos="3402"/>
              </w:tabs>
              <w:spacing w:after="160"/>
              <w:ind w:left="360"/>
              <w:rPr>
                <w:rFonts w:ascii="GHEA Grapalat" w:hAnsi="GHEA Grapalat"/>
                <w:b/>
              </w:rPr>
            </w:pPr>
          </w:p>
          <w:p w:rsidR="00DE5862" w:rsidRPr="00205A03" w:rsidRDefault="00DE5862" w:rsidP="00DE5862">
            <w:pPr>
              <w:widowControl w:val="0"/>
              <w:tabs>
                <w:tab w:val="left" w:pos="3402"/>
              </w:tabs>
              <w:spacing w:after="160"/>
              <w:ind w:left="360"/>
              <w:rPr>
                <w:rFonts w:ascii="GHEA Grapalat" w:hAnsi="GHEA Grapalat"/>
                <w:b/>
              </w:rPr>
            </w:pPr>
            <w:r w:rsidRPr="00205A03">
              <w:rPr>
                <w:rFonts w:ascii="GHEA Grapalat" w:hAnsi="GHEA Grapalat"/>
                <w:b/>
              </w:rPr>
              <w:t>1.</w:t>
            </w:r>
            <w:r w:rsidRPr="00205A03">
              <w:rPr>
                <w:rFonts w:ascii="GHEA Grapalat" w:hAnsi="GHEA Grapalat"/>
                <w:b/>
              </w:rPr>
              <w:tab/>
            </w:r>
            <w:r w:rsidRPr="00B138F3">
              <w:rPr>
                <w:rFonts w:ascii="GHEA Grapalat" w:hAnsi="GHEA Grapalat"/>
                <w:b/>
              </w:rPr>
              <w:t xml:space="preserve">ПЛАТЕЖНОЕ ТРЕБОВАНИЕ </w:t>
            </w:r>
            <w:r w:rsidRPr="00205A03">
              <w:rPr>
                <w:rFonts w:ascii="GHEA Grapalat" w:hAnsi="GHEA Grapalat"/>
                <w:b/>
              </w:rPr>
              <w:t>*</w:t>
            </w:r>
          </w:p>
        </w:tc>
      </w:tr>
      <w:tr w:rsidR="00DE5862" w:rsidRPr="00B138F3" w:rsidTr="00DE5862">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DE5862" w:rsidRPr="00B138F3" w:rsidTr="00DE5862">
        <w:trPr>
          <w:trHeight w:val="403"/>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E5862" w:rsidRPr="00B138F3" w:rsidTr="00DE5862">
        <w:trPr>
          <w:trHeight w:val="399"/>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E5862" w:rsidRPr="00B138F3" w:rsidTr="00DE5862">
        <w:trPr>
          <w:trHeight w:val="41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E5862" w:rsidRPr="00B138F3" w:rsidTr="00DE5862">
        <w:trPr>
          <w:trHeight w:val="50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E5862" w:rsidRPr="00B138F3" w:rsidTr="00DE5862">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E5862" w:rsidRPr="00B138F3" w:rsidTr="00DE5862">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E5862" w:rsidRPr="00B138F3" w:rsidTr="00DE5862">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Центр правового  Образования и реализа</w:t>
            </w:r>
            <w:r>
              <w:rPr>
                <w:rFonts w:ascii="GHEA Grapalat" w:hAnsi="GHEA Grapalat"/>
              </w:rPr>
              <w:t>ции реабилитационных программ</w:t>
            </w:r>
            <w:r w:rsidRPr="00205A03">
              <w:rPr>
                <w:rFonts w:ascii="GHEA Grapalat" w:hAnsi="GHEA Grapalat"/>
              </w:rPr>
              <w:t xml:space="preserve"> </w:t>
            </w:r>
            <w:r w:rsidRPr="00142B9C">
              <w:rPr>
                <w:rFonts w:ascii="GHEA Grapalat" w:hAnsi="GHEA Grapalat"/>
              </w:rPr>
              <w:t>ГНКО</w:t>
            </w:r>
          </w:p>
        </w:tc>
      </w:tr>
      <w:tr w:rsidR="00DE5862" w:rsidRPr="00B138F3" w:rsidTr="00DE5862">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E5862" w:rsidRPr="00B138F3" w:rsidTr="00DE5862">
        <w:trPr>
          <w:trHeight w:val="39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1E4927">
              <w:rPr>
                <w:rFonts w:ascii="GHEA Grapalat" w:hAnsi="GHEA Grapalat"/>
              </w:rPr>
              <w:t>02509478</w:t>
            </w:r>
          </w:p>
        </w:tc>
      </w:tr>
      <w:tr w:rsidR="00DE5862" w:rsidRPr="00B138F3" w:rsidTr="00DE5862">
        <w:trPr>
          <w:trHeight w:val="41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1E4927">
              <w:rPr>
                <w:rFonts w:ascii="GHEA Grapalat" w:hAnsi="GHEA Grapalat"/>
              </w:rPr>
              <w:t xml:space="preserve"> Оперативный департамент Министерства финансов РА</w:t>
            </w:r>
          </w:p>
        </w:tc>
      </w:tr>
      <w:tr w:rsidR="00DE5862" w:rsidRPr="00B138F3" w:rsidTr="00DE5862">
        <w:trPr>
          <w:trHeight w:val="50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1E4927">
              <w:rPr>
                <w:rFonts w:ascii="GHEA Grapalat" w:hAnsi="GHEA Grapalat"/>
              </w:rPr>
              <w:t>900018004821</w:t>
            </w:r>
          </w:p>
        </w:tc>
      </w:tr>
      <w:tr w:rsidR="00DE5862" w:rsidRPr="00B138F3" w:rsidTr="00DE5862">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E5862" w:rsidRPr="00B138F3" w:rsidTr="00DE5862">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E5862" w:rsidRPr="00B138F3" w:rsidTr="00DE5862">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E5862" w:rsidRPr="00B138F3" w:rsidTr="00DE5862">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DE5862" w:rsidRPr="00B138F3" w:rsidTr="00DE5862">
        <w:trPr>
          <w:trHeight w:val="490"/>
        </w:trPr>
        <w:tc>
          <w:tcPr>
            <w:tcW w:w="11093" w:type="dxa"/>
            <w:gridSpan w:val="2"/>
            <w:tcBorders>
              <w:top w:val="single" w:sz="4" w:space="0" w:color="auto"/>
              <w:left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GHEA Grapalat" w:hAnsi="GHEA Grapalat"/>
                <w:b/>
                <w:sz w:val="22"/>
                <w:szCs w:val="22"/>
              </w:rPr>
              <w:t>"IKVCIK-GHAPDzB-2</w:t>
            </w:r>
            <w:r w:rsidRPr="00205A03">
              <w:rPr>
                <w:rFonts w:ascii="GHEA Grapalat" w:hAnsi="GHEA Grapalat"/>
                <w:b/>
                <w:sz w:val="22"/>
                <w:szCs w:val="22"/>
              </w:rPr>
              <w:t>2</w:t>
            </w:r>
            <w:r>
              <w:rPr>
                <w:rFonts w:ascii="GHEA Grapalat" w:hAnsi="GHEA Grapalat"/>
                <w:b/>
                <w:sz w:val="22"/>
                <w:szCs w:val="22"/>
              </w:rPr>
              <w:t>/0</w:t>
            </w:r>
            <w:r w:rsidR="00A429B9" w:rsidRPr="00A429B9">
              <w:rPr>
                <w:rFonts w:ascii="GHEA Grapalat" w:hAnsi="GHEA Grapalat"/>
                <w:b/>
                <w:sz w:val="22"/>
                <w:szCs w:val="22"/>
              </w:rPr>
              <w:t>5</w:t>
            </w:r>
            <w:r w:rsidRPr="007E032E">
              <w:rPr>
                <w:rFonts w:ascii="GHEA Grapalat" w:hAnsi="GHEA Grapalat"/>
                <w:b/>
                <w:sz w:val="22"/>
                <w:szCs w:val="22"/>
              </w:rPr>
              <w:t>".</w:t>
            </w:r>
          </w:p>
        </w:tc>
      </w:tr>
      <w:tr w:rsidR="00DE5862" w:rsidRPr="00B138F3" w:rsidTr="00DE5862">
        <w:trPr>
          <w:trHeight w:val="330"/>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E5862" w:rsidRPr="00B138F3" w:rsidTr="00DE5862">
        <w:trPr>
          <w:trHeight w:val="814"/>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DE5862" w:rsidRPr="00B138F3" w:rsidRDefault="00DE5862" w:rsidP="00DE586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E5862" w:rsidRPr="00B138F3" w:rsidTr="00DE5862">
        <w:trPr>
          <w:trHeight w:val="2537"/>
        </w:trPr>
        <w:tc>
          <w:tcPr>
            <w:tcW w:w="5674" w:type="dxa"/>
            <w:tcBorders>
              <w:top w:val="nil"/>
              <w:left w:val="single" w:sz="4" w:space="0" w:color="auto"/>
              <w:bottom w:val="single" w:sz="4" w:space="0" w:color="auto"/>
              <w:right w:val="single" w:sz="4" w:space="0" w:color="auto"/>
            </w:tcBorders>
            <w:noWrap/>
            <w:vAlign w:val="bottom"/>
          </w:tcPr>
          <w:p w:rsidR="00DE5862" w:rsidRPr="00B138F3" w:rsidRDefault="00DE5862" w:rsidP="00DE586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DE5862" w:rsidRPr="00B138F3" w:rsidRDefault="00DE5862" w:rsidP="00DE5862">
            <w:pPr>
              <w:widowControl w:val="0"/>
              <w:spacing w:after="160"/>
              <w:rPr>
                <w:rFonts w:ascii="GHEA Grapalat" w:hAnsi="GHEA Grapalat" w:cs="Sylfaen"/>
              </w:rPr>
            </w:pPr>
          </w:p>
          <w:p w:rsidR="00DE5862" w:rsidRPr="00B138F3" w:rsidRDefault="00DE5862" w:rsidP="00DE5862">
            <w:pPr>
              <w:widowControl w:val="0"/>
              <w:spacing w:after="160"/>
              <w:jc w:val="right"/>
              <w:rPr>
                <w:rFonts w:ascii="GHEA Grapalat" w:hAnsi="GHEA Grapalat" w:cs="Tahoma"/>
              </w:rPr>
            </w:pPr>
            <w:r w:rsidRPr="00B138F3">
              <w:rPr>
                <w:rFonts w:ascii="GHEA Grapalat" w:hAnsi="GHEA Grapalat"/>
              </w:rPr>
              <w:t>/____________________/</w:t>
            </w:r>
          </w:p>
          <w:p w:rsidR="00DE5862" w:rsidRPr="00B138F3" w:rsidRDefault="00DE5862" w:rsidP="00DE5862">
            <w:pPr>
              <w:widowControl w:val="0"/>
              <w:spacing w:after="160"/>
              <w:rPr>
                <w:rFonts w:ascii="GHEA Grapalat" w:hAnsi="GHEA Grapalat" w:cs="Sylfaen"/>
              </w:rPr>
            </w:pPr>
          </w:p>
          <w:p w:rsidR="00DE5862" w:rsidRPr="00B138F3" w:rsidRDefault="00DE5862" w:rsidP="00DE5862">
            <w:pPr>
              <w:widowControl w:val="0"/>
              <w:spacing w:after="160"/>
              <w:jc w:val="right"/>
              <w:rPr>
                <w:rFonts w:ascii="GHEA Grapalat" w:hAnsi="GHEA Grapalat" w:cs="Sylfaen"/>
              </w:rPr>
            </w:pPr>
            <w:r w:rsidRPr="00B138F3">
              <w:rPr>
                <w:rFonts w:ascii="GHEA Grapalat" w:hAnsi="GHEA Grapalat"/>
              </w:rPr>
              <w:t>/____________________/</w:t>
            </w:r>
          </w:p>
          <w:p w:rsidR="00DE5862" w:rsidRPr="00B138F3" w:rsidRDefault="00DE5862" w:rsidP="00DE5862">
            <w:pPr>
              <w:widowControl w:val="0"/>
              <w:spacing w:after="160"/>
              <w:rPr>
                <w:rFonts w:ascii="GHEA Grapalat" w:hAnsi="GHEA Grapalat" w:cs="Sylfaen"/>
              </w:rPr>
            </w:pPr>
          </w:p>
          <w:p w:rsidR="00DE5862" w:rsidRPr="00B138F3" w:rsidRDefault="00DE5862" w:rsidP="00DE586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DE5862" w:rsidRPr="00B138F3" w:rsidRDefault="00DE5862" w:rsidP="00DE5862">
            <w:pPr>
              <w:widowControl w:val="0"/>
              <w:spacing w:after="160"/>
              <w:rPr>
                <w:rFonts w:ascii="GHEA Grapalat" w:hAnsi="GHEA Grapalat" w:cs="Sylfaen"/>
              </w:rPr>
            </w:pPr>
          </w:p>
        </w:tc>
        <w:tc>
          <w:tcPr>
            <w:tcW w:w="5419" w:type="dxa"/>
            <w:tcBorders>
              <w:top w:val="nil"/>
              <w:left w:val="nil"/>
              <w:bottom w:val="single" w:sz="4" w:space="0" w:color="auto"/>
              <w:right w:val="single" w:sz="4" w:space="0" w:color="auto"/>
            </w:tcBorders>
            <w:noWrap/>
          </w:tcPr>
          <w:p w:rsidR="00DE5862" w:rsidRPr="00B138F3" w:rsidRDefault="00DE5862" w:rsidP="00DE5862">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DE5862" w:rsidRPr="00B138F3" w:rsidRDefault="00DE5862" w:rsidP="00DE5862">
            <w:pPr>
              <w:widowControl w:val="0"/>
              <w:spacing w:after="160"/>
              <w:rPr>
                <w:rFonts w:ascii="GHEA Grapalat" w:hAnsi="GHEA Grapalat" w:cs="Sylfaen"/>
              </w:rPr>
            </w:pPr>
          </w:p>
          <w:p w:rsidR="00DE5862" w:rsidRPr="00B138F3" w:rsidRDefault="00DE5862" w:rsidP="00DE5862">
            <w:pPr>
              <w:widowControl w:val="0"/>
              <w:spacing w:after="160"/>
              <w:jc w:val="right"/>
              <w:rPr>
                <w:rFonts w:ascii="GHEA Grapalat" w:hAnsi="GHEA Grapalat" w:cs="Sylfaen"/>
              </w:rPr>
            </w:pPr>
            <w:r w:rsidRPr="00B138F3">
              <w:rPr>
                <w:rFonts w:ascii="GHEA Grapalat" w:hAnsi="GHEA Grapalat"/>
              </w:rPr>
              <w:t>/____________________/</w:t>
            </w:r>
          </w:p>
          <w:p w:rsidR="00DE5862" w:rsidRPr="00B138F3" w:rsidRDefault="00DE5862" w:rsidP="00DE5862">
            <w:pPr>
              <w:widowControl w:val="0"/>
              <w:spacing w:after="160"/>
              <w:jc w:val="right"/>
              <w:rPr>
                <w:rFonts w:ascii="GHEA Grapalat" w:hAnsi="GHEA Grapalat" w:cs="Tahoma"/>
              </w:rPr>
            </w:pPr>
          </w:p>
          <w:p w:rsidR="00DE5862" w:rsidRPr="00B138F3" w:rsidRDefault="00DE5862" w:rsidP="00DE5862">
            <w:pPr>
              <w:widowControl w:val="0"/>
              <w:spacing w:after="160"/>
              <w:jc w:val="right"/>
              <w:rPr>
                <w:rFonts w:ascii="GHEA Grapalat" w:hAnsi="GHEA Grapalat" w:cs="Sylfaen"/>
              </w:rPr>
            </w:pPr>
            <w:r w:rsidRPr="00B138F3">
              <w:rPr>
                <w:rFonts w:ascii="GHEA Grapalat" w:hAnsi="GHEA Grapalat"/>
              </w:rPr>
              <w:t>/____________________/</w:t>
            </w:r>
          </w:p>
          <w:p w:rsidR="00DE5862" w:rsidRPr="00B138F3" w:rsidRDefault="00DE5862" w:rsidP="00DE5862">
            <w:pPr>
              <w:widowControl w:val="0"/>
              <w:spacing w:after="160"/>
              <w:rPr>
                <w:rFonts w:ascii="GHEA Grapalat" w:hAnsi="GHEA Grapalat" w:cs="Sylfaen"/>
              </w:rPr>
            </w:pPr>
          </w:p>
          <w:p w:rsidR="00DE5862" w:rsidRPr="00B138F3" w:rsidRDefault="00DE5862" w:rsidP="00DE586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E5862" w:rsidRPr="00B138F3" w:rsidTr="00DE5862">
        <w:trPr>
          <w:trHeight w:val="2537"/>
        </w:trPr>
        <w:tc>
          <w:tcPr>
            <w:tcW w:w="5674" w:type="dxa"/>
            <w:tcBorders>
              <w:top w:val="single" w:sz="4" w:space="0" w:color="auto"/>
              <w:left w:val="single" w:sz="4" w:space="0" w:color="auto"/>
              <w:right w:val="single" w:sz="4" w:space="0" w:color="auto"/>
            </w:tcBorders>
            <w:noWrap/>
            <w:vAlign w:val="bottom"/>
          </w:tcPr>
          <w:p w:rsidR="00DE5862" w:rsidRPr="00B138F3" w:rsidRDefault="00DE5862" w:rsidP="00DE586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DE5862" w:rsidRPr="00B138F3" w:rsidRDefault="00DE5862" w:rsidP="00DE5862">
            <w:pPr>
              <w:widowControl w:val="0"/>
              <w:spacing w:after="160"/>
              <w:rPr>
                <w:rFonts w:ascii="GHEA Grapalat" w:hAnsi="GHEA Grapalat"/>
              </w:rPr>
            </w:pPr>
          </w:p>
          <w:p w:rsidR="00DE5862" w:rsidRPr="00B138F3" w:rsidRDefault="00DE5862" w:rsidP="00DE5862">
            <w:pPr>
              <w:widowControl w:val="0"/>
              <w:jc w:val="right"/>
              <w:rPr>
                <w:rFonts w:ascii="GHEA Grapalat" w:hAnsi="GHEA Grapalat" w:cs="Tahoma"/>
              </w:rPr>
            </w:pPr>
            <w:r w:rsidRPr="00B138F3">
              <w:rPr>
                <w:rFonts w:ascii="GHEA Grapalat" w:hAnsi="GHEA Grapalat"/>
              </w:rPr>
              <w:t>/____________________/</w:t>
            </w:r>
          </w:p>
          <w:p w:rsidR="00DE5862" w:rsidRPr="00B138F3" w:rsidRDefault="00DE5862" w:rsidP="00DE586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DE5862" w:rsidRPr="00B138F3" w:rsidRDefault="00DE5862" w:rsidP="00DE5862">
            <w:pPr>
              <w:widowControl w:val="0"/>
              <w:spacing w:after="160"/>
              <w:rPr>
                <w:rFonts w:ascii="GHEA Grapalat" w:hAnsi="GHEA Grapalat" w:cs="Tahoma"/>
              </w:rPr>
            </w:pPr>
          </w:p>
          <w:p w:rsidR="00DE5862" w:rsidRPr="00B138F3" w:rsidRDefault="00DE5862" w:rsidP="00DE5862">
            <w:pPr>
              <w:widowControl w:val="0"/>
              <w:spacing w:after="160"/>
              <w:rPr>
                <w:rFonts w:ascii="GHEA Grapalat" w:hAnsi="GHEA Grapalat" w:cs="Arial"/>
              </w:rPr>
            </w:pPr>
          </w:p>
        </w:tc>
        <w:tc>
          <w:tcPr>
            <w:tcW w:w="5419" w:type="dxa"/>
            <w:tcBorders>
              <w:top w:val="single" w:sz="4" w:space="0" w:color="auto"/>
              <w:left w:val="nil"/>
              <w:right w:val="single" w:sz="4" w:space="0" w:color="auto"/>
            </w:tcBorders>
            <w:noWrap/>
          </w:tcPr>
          <w:p w:rsidR="00DE5862" w:rsidRPr="00B138F3" w:rsidRDefault="00DE5862" w:rsidP="00DE586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DE5862" w:rsidRPr="00B138F3" w:rsidRDefault="00DE5862" w:rsidP="00DE5862">
            <w:pPr>
              <w:widowControl w:val="0"/>
              <w:spacing w:after="160"/>
              <w:rPr>
                <w:rFonts w:ascii="GHEA Grapalat" w:hAnsi="GHEA Grapalat" w:cs="Tahoma"/>
              </w:rPr>
            </w:pPr>
          </w:p>
          <w:p w:rsidR="00DE5862" w:rsidRPr="00B138F3" w:rsidRDefault="00DE5862" w:rsidP="00DE5862">
            <w:pPr>
              <w:widowControl w:val="0"/>
              <w:jc w:val="right"/>
              <w:rPr>
                <w:rFonts w:ascii="GHEA Grapalat" w:hAnsi="GHEA Grapalat" w:cs="Tahoma"/>
              </w:rPr>
            </w:pPr>
            <w:r w:rsidRPr="00B138F3">
              <w:rPr>
                <w:rFonts w:ascii="GHEA Grapalat" w:hAnsi="GHEA Grapalat"/>
              </w:rPr>
              <w:t>/____________________/</w:t>
            </w:r>
          </w:p>
          <w:p w:rsidR="00DE5862" w:rsidRPr="00B138F3" w:rsidRDefault="00DE5862" w:rsidP="00DE586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DE5862" w:rsidRPr="00B138F3" w:rsidRDefault="00DE5862" w:rsidP="00DE5862">
            <w:pPr>
              <w:widowControl w:val="0"/>
              <w:spacing w:after="160"/>
              <w:rPr>
                <w:rFonts w:ascii="GHEA Grapalat" w:hAnsi="GHEA Grapalat" w:cs="Arial"/>
              </w:rPr>
            </w:pPr>
          </w:p>
        </w:tc>
      </w:tr>
      <w:tr w:rsidR="00DE5862" w:rsidRPr="00B138F3" w:rsidTr="00DE5862">
        <w:trPr>
          <w:trHeight w:val="2537"/>
        </w:trPr>
        <w:tc>
          <w:tcPr>
            <w:tcW w:w="5674" w:type="dxa"/>
            <w:tcBorders>
              <w:top w:val="nil"/>
              <w:left w:val="single" w:sz="4" w:space="0" w:color="auto"/>
              <w:bottom w:val="single" w:sz="4" w:space="0" w:color="auto"/>
              <w:right w:val="single" w:sz="4" w:space="0" w:color="auto"/>
            </w:tcBorders>
            <w:noWrap/>
            <w:vAlign w:val="bottom"/>
          </w:tcPr>
          <w:p w:rsidR="00DE5862" w:rsidRPr="00B138F3" w:rsidRDefault="00DE5862" w:rsidP="00DE586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DE5862" w:rsidRPr="00B138F3" w:rsidRDefault="00DE5862" w:rsidP="00DE5862">
            <w:pPr>
              <w:widowControl w:val="0"/>
              <w:spacing w:after="160"/>
              <w:rPr>
                <w:rFonts w:ascii="GHEA Grapalat" w:hAnsi="GHEA Grapalat" w:cs="Sylfaen"/>
              </w:rPr>
            </w:pPr>
          </w:p>
          <w:p w:rsidR="00DE5862" w:rsidRPr="00B138F3" w:rsidRDefault="00DE5862" w:rsidP="00DE586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419" w:type="dxa"/>
            <w:tcBorders>
              <w:top w:val="nil"/>
              <w:left w:val="nil"/>
              <w:bottom w:val="single" w:sz="4" w:space="0" w:color="auto"/>
              <w:right w:val="single" w:sz="4" w:space="0" w:color="auto"/>
            </w:tcBorders>
            <w:noWrap/>
            <w:vAlign w:val="bottom"/>
          </w:tcPr>
          <w:p w:rsidR="00DE5862" w:rsidRPr="00B138F3" w:rsidRDefault="00DE5862" w:rsidP="00DE586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DE5862" w:rsidRPr="00B138F3" w:rsidRDefault="00DE5862" w:rsidP="00DE5862">
            <w:pPr>
              <w:widowControl w:val="0"/>
              <w:spacing w:after="160"/>
              <w:rPr>
                <w:rFonts w:ascii="GHEA Grapalat" w:hAnsi="GHEA Grapalat"/>
              </w:rPr>
            </w:pPr>
          </w:p>
          <w:p w:rsidR="00DE5862" w:rsidRPr="00B138F3" w:rsidRDefault="00DE5862" w:rsidP="00DE586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 xml:space="preserve">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lastRenderedPageBreak/>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DE5862" w:rsidRDefault="001005B0" w:rsidP="003D2FE2">
      <w:pPr>
        <w:widowControl w:val="0"/>
        <w:spacing w:after="160"/>
        <w:ind w:left="567" w:right="565"/>
        <w:jc w:val="both"/>
        <w:rPr>
          <w:rFonts w:ascii="GHEA Grapalat" w:hAnsi="GHEA Grapalat"/>
          <w:sz w:val="22"/>
          <w:szCs w:val="22"/>
        </w:rPr>
      </w:pPr>
    </w:p>
    <w:p w:rsidR="00205A03" w:rsidRPr="00DE5862" w:rsidRDefault="00205A03" w:rsidP="003D2FE2">
      <w:pPr>
        <w:widowControl w:val="0"/>
        <w:spacing w:after="160"/>
        <w:ind w:left="567" w:right="565"/>
        <w:jc w:val="both"/>
        <w:rPr>
          <w:rFonts w:ascii="GHEA Grapalat" w:hAnsi="GHEA Grapalat"/>
          <w:sz w:val="22"/>
          <w:szCs w:val="22"/>
        </w:rPr>
      </w:pPr>
    </w:p>
    <w:p w:rsidR="00205A03" w:rsidRPr="00DE5862" w:rsidRDefault="00205A03" w:rsidP="003D2FE2">
      <w:pPr>
        <w:widowControl w:val="0"/>
        <w:spacing w:after="160"/>
        <w:ind w:left="567" w:right="565"/>
        <w:jc w:val="both"/>
        <w:rPr>
          <w:rFonts w:ascii="GHEA Grapalat" w:hAnsi="GHEA Grapalat"/>
          <w:sz w:val="22"/>
          <w:szCs w:val="22"/>
        </w:rPr>
      </w:pPr>
    </w:p>
    <w:p w:rsidR="00205A03" w:rsidRPr="00DE5862" w:rsidRDefault="00205A03" w:rsidP="003D2FE2">
      <w:pPr>
        <w:widowControl w:val="0"/>
        <w:spacing w:after="160"/>
        <w:ind w:left="567" w:right="565"/>
        <w:jc w:val="both"/>
        <w:rPr>
          <w:rFonts w:ascii="GHEA Grapalat" w:hAnsi="GHEA Grapalat"/>
          <w:sz w:val="22"/>
          <w:szCs w:val="22"/>
        </w:rPr>
      </w:pPr>
    </w:p>
    <w:p w:rsidR="001005B0" w:rsidRPr="00EA7259" w:rsidRDefault="001005B0" w:rsidP="00205A03">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A429B9" w:rsidRDefault="001005B0" w:rsidP="007804AB">
      <w:pPr>
        <w:widowControl w:val="0"/>
        <w:spacing w:after="160"/>
        <w:ind w:right="565"/>
        <w:rPr>
          <w:rFonts w:ascii="GHEA Grapalat" w:hAnsi="GHEA Grapalat"/>
          <w:b/>
        </w:rPr>
      </w:pPr>
    </w:p>
    <w:p w:rsidR="00DE5862" w:rsidRPr="00A429B9" w:rsidRDefault="00DE5862" w:rsidP="007804AB">
      <w:pPr>
        <w:widowControl w:val="0"/>
        <w:spacing w:after="160"/>
        <w:ind w:right="565"/>
        <w:rPr>
          <w:rFonts w:ascii="GHEA Grapalat" w:hAnsi="GHEA Grapalat"/>
          <w:b/>
        </w:rPr>
      </w:pPr>
    </w:p>
    <w:p w:rsidR="00DE5862" w:rsidRPr="00A429B9" w:rsidRDefault="00DE5862" w:rsidP="007804AB">
      <w:pPr>
        <w:widowControl w:val="0"/>
        <w:spacing w:after="160"/>
        <w:ind w:right="565"/>
        <w:rPr>
          <w:rFonts w:ascii="GHEA Grapalat" w:hAnsi="GHEA Grapalat"/>
          <w:b/>
        </w:rPr>
      </w:pPr>
    </w:p>
    <w:p w:rsidR="00DE5862" w:rsidRPr="00A429B9" w:rsidRDefault="00DE5862" w:rsidP="007804AB">
      <w:pPr>
        <w:widowControl w:val="0"/>
        <w:spacing w:after="160"/>
        <w:ind w:right="565"/>
        <w:rPr>
          <w:rFonts w:ascii="GHEA Grapalat" w:hAnsi="GHEA Grapalat"/>
          <w:b/>
        </w:rPr>
      </w:pPr>
    </w:p>
    <w:p w:rsidR="00DE5862" w:rsidRPr="00A429B9" w:rsidRDefault="00DE5862" w:rsidP="007804AB">
      <w:pPr>
        <w:widowControl w:val="0"/>
        <w:spacing w:after="160"/>
        <w:ind w:right="565"/>
        <w:rPr>
          <w:rFonts w:ascii="GHEA Grapalat" w:hAnsi="GHEA Grapalat"/>
          <w:b/>
        </w:rPr>
      </w:pPr>
    </w:p>
    <w:p w:rsidR="00DE5862" w:rsidRPr="00A429B9" w:rsidRDefault="00DE5862" w:rsidP="007804AB">
      <w:pPr>
        <w:widowControl w:val="0"/>
        <w:spacing w:after="160"/>
        <w:ind w:right="565"/>
        <w:rPr>
          <w:rFonts w:ascii="GHEA Grapalat" w:hAnsi="GHEA Grapalat"/>
          <w:b/>
        </w:rPr>
      </w:pPr>
    </w:p>
    <w:p w:rsidR="00DE5862" w:rsidRPr="00A429B9" w:rsidRDefault="00DE5862" w:rsidP="007804AB">
      <w:pPr>
        <w:widowControl w:val="0"/>
        <w:spacing w:after="160"/>
        <w:ind w:right="565"/>
        <w:rPr>
          <w:rFonts w:ascii="GHEA Grapalat" w:hAnsi="GHEA Grapalat"/>
          <w:b/>
        </w:rPr>
      </w:pPr>
    </w:p>
    <w:p w:rsidR="00DE5862" w:rsidRPr="00A429B9" w:rsidRDefault="00DE5862" w:rsidP="007804AB">
      <w:pPr>
        <w:widowControl w:val="0"/>
        <w:spacing w:after="160"/>
        <w:ind w:right="565"/>
        <w:rPr>
          <w:rFonts w:ascii="GHEA Grapalat" w:hAnsi="GHEA Grapalat"/>
          <w:b/>
        </w:rPr>
      </w:pPr>
    </w:p>
    <w:p w:rsidR="000A214C" w:rsidRPr="00B138F3" w:rsidRDefault="000A214C" w:rsidP="007804AB">
      <w:pPr>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w:t>
      </w:r>
      <w:r w:rsidR="009175A2" w:rsidRPr="006A7264">
        <w:rPr>
          <w:rFonts w:ascii="GHEA Grapalat" w:hAnsi="GHEA Grapalat"/>
          <w:i/>
          <w:sz w:val="22"/>
          <w:szCs w:val="22"/>
        </w:rPr>
        <w:t>на запрос котиро</w:t>
      </w:r>
      <w:r w:rsidR="009175A2">
        <w:rPr>
          <w:rFonts w:ascii="GHEA Grapalat" w:hAnsi="GHEA Grapalat"/>
          <w:i/>
          <w:sz w:val="22"/>
          <w:szCs w:val="22"/>
        </w:rPr>
        <w:t>вок</w:t>
      </w:r>
      <w:r w:rsidRPr="00B138F3">
        <w:rPr>
          <w:rFonts w:ascii="GHEA Grapalat" w:hAnsi="GHEA Grapalat"/>
          <w:i/>
        </w:rPr>
        <w:br/>
        <w:t xml:space="preserve">под кодом </w:t>
      </w:r>
      <w:r w:rsidR="007804AB">
        <w:rPr>
          <w:rFonts w:ascii="GHEA Grapalat" w:hAnsi="GHEA Grapalat"/>
          <w:i/>
        </w:rPr>
        <w:t>"IKVCIK-GHAPDzB-2</w:t>
      </w:r>
      <w:r w:rsidR="007804AB" w:rsidRPr="009175A2">
        <w:rPr>
          <w:rFonts w:ascii="GHEA Grapalat" w:hAnsi="GHEA Grapalat"/>
          <w:i/>
        </w:rPr>
        <w:t>2</w:t>
      </w:r>
      <w:r w:rsidR="007804AB" w:rsidRPr="007804AB">
        <w:rPr>
          <w:rFonts w:ascii="GHEA Grapalat" w:hAnsi="GHEA Grapalat"/>
          <w:i/>
        </w:rPr>
        <w:t>/0</w:t>
      </w:r>
      <w:r w:rsidR="00A429B9" w:rsidRPr="00A429B9">
        <w:rPr>
          <w:rFonts w:ascii="GHEA Grapalat" w:hAnsi="GHEA Grapalat"/>
          <w:i/>
        </w:rPr>
        <w:t>5</w:t>
      </w:r>
      <w:r w:rsidR="007804AB" w:rsidRPr="007804AB">
        <w:rPr>
          <w:rFonts w:ascii="GHEA Grapalat" w:hAnsi="GHEA Grapalat"/>
          <w:i/>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9175A2" w:rsidRPr="009175A2" w:rsidRDefault="000A214C" w:rsidP="009175A2">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9175A2" w:rsidRPr="00B138F3">
        <w:rPr>
          <w:rFonts w:ascii="GHEA Grapalat" w:hAnsi="GHEA Grapalat"/>
          <w:spacing w:val="-6"/>
        </w:rPr>
        <w:t xml:space="preserve">Компания участвует в организованной </w:t>
      </w:r>
      <w:r w:rsidR="009175A2" w:rsidRPr="00A37326">
        <w:rPr>
          <w:rFonts w:ascii="GHEA Grapalat" w:hAnsi="GHEA Grapalat"/>
        </w:rPr>
        <w:t xml:space="preserve">&lt;&lt;Центр правового  Образования и реализации реабилитационных программ&gt;&gt; ГНКО </w:t>
      </w:r>
      <w:r w:rsidR="009175A2" w:rsidRPr="00B138F3">
        <w:rPr>
          <w:rFonts w:ascii="GHEA Grapalat" w:hAnsi="GHEA Grapalat"/>
          <w:spacing w:val="-6"/>
        </w:rPr>
        <w:t xml:space="preserve">(далее — Заказчик) </w:t>
      </w:r>
      <w:r w:rsidR="009175A2" w:rsidRPr="00B138F3">
        <w:rPr>
          <w:rFonts w:ascii="GHEA Grapalat" w:hAnsi="GHEA Grapalat"/>
        </w:rPr>
        <w:t xml:space="preserve">процедуре закупок под кодом </w:t>
      </w:r>
      <w:r w:rsidR="009175A2">
        <w:rPr>
          <w:rFonts w:ascii="GHEA Grapalat" w:hAnsi="GHEA Grapalat"/>
          <w:i/>
          <w:sz w:val="22"/>
          <w:szCs w:val="22"/>
        </w:rPr>
        <w:t>"IKVCIK-GHAPDzB-2</w:t>
      </w:r>
      <w:r w:rsidR="009175A2" w:rsidRPr="00A66AD4">
        <w:rPr>
          <w:rFonts w:ascii="GHEA Grapalat" w:hAnsi="GHEA Grapalat"/>
          <w:i/>
          <w:sz w:val="22"/>
          <w:szCs w:val="22"/>
        </w:rPr>
        <w:t>2</w:t>
      </w:r>
      <w:r w:rsidR="009175A2" w:rsidRPr="006A7264">
        <w:rPr>
          <w:rFonts w:ascii="GHEA Grapalat" w:hAnsi="GHEA Grapalat"/>
          <w:i/>
          <w:sz w:val="22"/>
          <w:szCs w:val="22"/>
        </w:rPr>
        <w:t>/0</w:t>
      </w:r>
      <w:r w:rsidR="00A429B9" w:rsidRPr="00A429B9">
        <w:rPr>
          <w:rFonts w:ascii="GHEA Grapalat" w:hAnsi="GHEA Grapalat"/>
          <w:i/>
          <w:sz w:val="22"/>
          <w:szCs w:val="22"/>
        </w:rPr>
        <w:t>5</w:t>
      </w:r>
      <w:r w:rsidR="009175A2" w:rsidRPr="006A7264">
        <w:rPr>
          <w:rFonts w:ascii="GHEA Grapalat" w:hAnsi="GHEA Grapalat"/>
          <w:i/>
          <w:sz w:val="22"/>
          <w:szCs w:val="22"/>
        </w:rPr>
        <w:t>"</w:t>
      </w:r>
      <w:r w:rsidR="009175A2" w:rsidRPr="00B138F3">
        <w:rPr>
          <w:rFonts w:ascii="GHEA Grapalat" w:hAnsi="GHEA Grapalat"/>
        </w:rPr>
        <w:t>*.</w:t>
      </w:r>
    </w:p>
    <w:p w:rsidR="000A214C" w:rsidRPr="00B138F3" w:rsidRDefault="000A214C" w:rsidP="009175A2">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A87EE8"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A66AD4">
      <w:pPr>
        <w:widowControl w:val="0"/>
        <w:spacing w:after="160"/>
        <w:ind w:right="4250"/>
        <w:rPr>
          <w:rFonts w:ascii="GHEA Grapalat" w:hAnsi="GHEA Grapalat"/>
          <w:vertAlign w:val="superscript"/>
        </w:rPr>
      </w:pPr>
    </w:p>
    <w:tbl>
      <w:tblPr>
        <w:tblpPr w:leftFromText="180" w:rightFromText="180" w:vertAnchor="page" w:horzAnchor="margin" w:tblpXSpec="center" w:tblpY="940"/>
        <w:tblW w:w="10980" w:type="dxa"/>
        <w:tblLook w:val="0000" w:firstRow="0" w:lastRow="0" w:firstColumn="0" w:lastColumn="0" w:noHBand="0" w:noVBand="0"/>
      </w:tblPr>
      <w:tblGrid>
        <w:gridCol w:w="5616"/>
        <w:gridCol w:w="5364"/>
      </w:tblGrid>
      <w:tr w:rsidR="00A66AD4" w:rsidRPr="00B138F3" w:rsidTr="00A66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AD4" w:rsidRPr="00B138F3" w:rsidTr="00A66AD4">
        <w:trPr>
          <w:trHeight w:val="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A66AD4" w:rsidRPr="00B138F3" w:rsidTr="00BF046B">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AD4" w:rsidRPr="00B138F3" w:rsidTr="00A66AD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AD4" w:rsidRPr="00B138F3" w:rsidTr="00A66AD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AD4" w:rsidRPr="00B138F3" w:rsidTr="00A66AD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AD4" w:rsidRPr="00B138F3" w:rsidTr="00BF046B">
        <w:trPr>
          <w:trHeight w:val="1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AD4" w:rsidRPr="00B138F3" w:rsidTr="00A66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EC7A64" w:rsidRPr="00FB18A4">
              <w:rPr>
                <w:rFonts w:ascii="GHEA Grapalat" w:hAnsi="GHEA Grapalat"/>
              </w:rPr>
              <w:t>&lt;&lt;Центр правового  Образования и реализации реабилитационных программ&gt;&gt; ГНКО</w:t>
            </w:r>
          </w:p>
        </w:tc>
      </w:tr>
      <w:tr w:rsidR="00A66AD4" w:rsidRPr="00B138F3" w:rsidTr="00A66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A66AD4" w:rsidRPr="00B138F3" w:rsidTr="00A66AD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EC7A64" w:rsidRPr="00FB18A4">
              <w:rPr>
                <w:rFonts w:ascii="GHEA Grapalat" w:hAnsi="GHEA Grapalat"/>
              </w:rPr>
              <w:t>02509478</w:t>
            </w:r>
          </w:p>
        </w:tc>
      </w:tr>
      <w:tr w:rsidR="00A66AD4" w:rsidRPr="00B138F3" w:rsidTr="00EC7A64">
        <w:trPr>
          <w:trHeight w:val="6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EC7A64" w:rsidRPr="00612156">
              <w:rPr>
                <w:rFonts w:ascii="GHEA Grapalat" w:hAnsi="GHEA Grapalat"/>
              </w:rPr>
              <w:t xml:space="preserve"> Оперативный департамент Министерства финансов РА</w:t>
            </w:r>
          </w:p>
        </w:tc>
      </w:tr>
      <w:tr w:rsidR="00A66AD4" w:rsidRPr="00B138F3" w:rsidTr="00A66AD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EC7A64" w:rsidRPr="00FB18A4">
              <w:rPr>
                <w:rFonts w:ascii="GHEA Grapalat" w:hAnsi="GHEA Grapalat"/>
              </w:rPr>
              <w:t>900018004821</w:t>
            </w:r>
          </w:p>
        </w:tc>
      </w:tr>
      <w:tr w:rsidR="00A66AD4" w:rsidRPr="00B138F3" w:rsidTr="00BF046B">
        <w:trPr>
          <w:trHeight w:val="18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AD4" w:rsidRPr="00B138F3" w:rsidTr="00A66AD4">
        <w:trPr>
          <w:trHeight w:val="424"/>
        </w:trPr>
        <w:tc>
          <w:tcPr>
            <w:tcW w:w="10980" w:type="dxa"/>
            <w:gridSpan w:val="2"/>
            <w:tcBorders>
              <w:top w:val="single" w:sz="4" w:space="0" w:color="auto"/>
              <w:left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CB5684">
              <w:rPr>
                <w:rFonts w:ascii="GHEA Grapalat" w:hAnsi="GHEA Grapalat"/>
                <w:b/>
                <w:sz w:val="22"/>
                <w:szCs w:val="22"/>
              </w:rPr>
              <w:t>"IKVCIK-GHAPDzB-2</w:t>
            </w:r>
            <w:r w:rsidR="00CB5684" w:rsidRPr="00205A03">
              <w:rPr>
                <w:rFonts w:ascii="GHEA Grapalat" w:hAnsi="GHEA Grapalat"/>
                <w:b/>
                <w:sz w:val="22"/>
                <w:szCs w:val="22"/>
              </w:rPr>
              <w:t>2</w:t>
            </w:r>
            <w:r w:rsidR="00CB5684">
              <w:rPr>
                <w:rFonts w:ascii="GHEA Grapalat" w:hAnsi="GHEA Grapalat"/>
                <w:b/>
                <w:sz w:val="22"/>
                <w:szCs w:val="22"/>
              </w:rPr>
              <w:t>/0</w:t>
            </w:r>
            <w:r w:rsidR="00A429B9" w:rsidRPr="00A429B9">
              <w:rPr>
                <w:rFonts w:ascii="GHEA Grapalat" w:hAnsi="GHEA Grapalat"/>
                <w:b/>
                <w:sz w:val="22"/>
                <w:szCs w:val="22"/>
              </w:rPr>
              <w:t>5</w:t>
            </w:r>
            <w:r w:rsidR="00CB5684" w:rsidRPr="007E032E">
              <w:rPr>
                <w:rFonts w:ascii="GHEA Grapalat" w:hAnsi="GHEA Grapalat"/>
                <w:b/>
                <w:sz w:val="22"/>
                <w:szCs w:val="22"/>
              </w:rPr>
              <w:t>".</w:t>
            </w:r>
          </w:p>
        </w:tc>
      </w:tr>
      <w:tr w:rsidR="00A66AD4" w:rsidRPr="00B138F3" w:rsidTr="00A66AD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AD4" w:rsidRPr="00B138F3" w:rsidTr="00A66AD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AD4" w:rsidRPr="00B138F3" w:rsidTr="00BF046B">
        <w:trPr>
          <w:trHeight w:val="987"/>
        </w:trPr>
        <w:tc>
          <w:tcPr>
            <w:tcW w:w="5616" w:type="dxa"/>
            <w:tcBorders>
              <w:top w:val="nil"/>
              <w:left w:val="single" w:sz="4" w:space="0" w:color="auto"/>
              <w:bottom w:val="single" w:sz="4" w:space="0" w:color="auto"/>
              <w:right w:val="single" w:sz="4" w:space="0" w:color="auto"/>
            </w:tcBorders>
            <w:noWrap/>
            <w:vAlign w:val="bottom"/>
          </w:tcPr>
          <w:p w:rsidR="00A66AD4" w:rsidRPr="00B138F3" w:rsidRDefault="00A66AD4" w:rsidP="00A66AD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jc w:val="right"/>
              <w:rPr>
                <w:rFonts w:ascii="GHEA Grapalat" w:hAnsi="GHEA Grapalat" w:cs="Tahoma"/>
              </w:rPr>
            </w:pPr>
            <w:r w:rsidRPr="00B138F3">
              <w:rPr>
                <w:rFonts w:ascii="GHEA Grapalat" w:hAnsi="GHEA Grapalat"/>
              </w:rPr>
              <w:t>/____________________/</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/____________________/</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AD4" w:rsidRPr="00B138F3" w:rsidRDefault="00A66AD4" w:rsidP="00A66AD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AD4" w:rsidRPr="00B138F3" w:rsidRDefault="00A66AD4" w:rsidP="00A66AD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/____________________/</w:t>
            </w:r>
          </w:p>
          <w:p w:rsidR="00A66AD4" w:rsidRPr="00B138F3" w:rsidRDefault="00A66AD4" w:rsidP="00A66AD4">
            <w:pPr>
              <w:widowControl w:val="0"/>
              <w:spacing w:after="160"/>
              <w:jc w:val="right"/>
              <w:rPr>
                <w:rFonts w:ascii="GHEA Grapalat" w:hAnsi="GHEA Grapalat" w:cs="Tahoma"/>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/____________________/</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AD4" w:rsidRPr="00B138F3" w:rsidTr="00A66AD4">
        <w:trPr>
          <w:trHeight w:val="2194"/>
        </w:trPr>
        <w:tc>
          <w:tcPr>
            <w:tcW w:w="5616" w:type="dxa"/>
            <w:tcBorders>
              <w:top w:val="single" w:sz="4" w:space="0" w:color="auto"/>
              <w:left w:val="single" w:sz="4" w:space="0" w:color="auto"/>
              <w:right w:val="single" w:sz="4" w:space="0" w:color="auto"/>
            </w:tcBorders>
            <w:noWrap/>
            <w:vAlign w:val="bottom"/>
          </w:tcPr>
          <w:p w:rsidR="00A66AD4" w:rsidRPr="00B138F3" w:rsidRDefault="00A66AD4" w:rsidP="00A66AD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AD4" w:rsidRPr="00B138F3" w:rsidRDefault="00A66AD4" w:rsidP="00A66AD4">
            <w:pPr>
              <w:widowControl w:val="0"/>
              <w:spacing w:after="160"/>
              <w:rPr>
                <w:rFonts w:ascii="GHEA Grapalat" w:hAnsi="GHEA Grapalat"/>
              </w:rPr>
            </w:pPr>
          </w:p>
          <w:p w:rsidR="00A66AD4" w:rsidRPr="00B138F3" w:rsidRDefault="00A66AD4" w:rsidP="00A66AD4">
            <w:pPr>
              <w:widowControl w:val="0"/>
              <w:jc w:val="right"/>
              <w:rPr>
                <w:rFonts w:ascii="GHEA Grapalat" w:hAnsi="GHEA Grapalat" w:cs="Tahoma"/>
              </w:rPr>
            </w:pPr>
            <w:r w:rsidRPr="00B138F3">
              <w:rPr>
                <w:rFonts w:ascii="GHEA Grapalat" w:hAnsi="GHEA Grapalat"/>
              </w:rPr>
              <w:t>/____________________/</w:t>
            </w:r>
          </w:p>
          <w:p w:rsidR="00A66AD4" w:rsidRPr="00B138F3" w:rsidRDefault="00A66AD4" w:rsidP="00A66AD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AD4" w:rsidRPr="00B138F3" w:rsidRDefault="00A66AD4" w:rsidP="00A66AD4">
            <w:pPr>
              <w:widowControl w:val="0"/>
              <w:spacing w:after="160"/>
              <w:rPr>
                <w:rFonts w:ascii="GHEA Grapalat" w:hAnsi="GHEA Grapalat" w:cs="Tahoma"/>
              </w:rPr>
            </w:pPr>
          </w:p>
          <w:p w:rsidR="00A66AD4" w:rsidRPr="00B138F3" w:rsidRDefault="00A66AD4" w:rsidP="00A66AD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AD4" w:rsidRPr="00B138F3" w:rsidRDefault="00A66AD4" w:rsidP="00A66AD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AD4" w:rsidRPr="00B138F3" w:rsidRDefault="00A66AD4" w:rsidP="00A66AD4">
            <w:pPr>
              <w:widowControl w:val="0"/>
              <w:spacing w:after="160"/>
              <w:rPr>
                <w:rFonts w:ascii="GHEA Grapalat" w:hAnsi="GHEA Grapalat" w:cs="Tahoma"/>
              </w:rPr>
            </w:pPr>
          </w:p>
          <w:p w:rsidR="00A66AD4" w:rsidRPr="00B138F3" w:rsidRDefault="00A66AD4" w:rsidP="00A66AD4">
            <w:pPr>
              <w:widowControl w:val="0"/>
              <w:jc w:val="right"/>
              <w:rPr>
                <w:rFonts w:ascii="GHEA Grapalat" w:hAnsi="GHEA Grapalat" w:cs="Tahoma"/>
              </w:rPr>
            </w:pPr>
            <w:r w:rsidRPr="00B138F3">
              <w:rPr>
                <w:rFonts w:ascii="GHEA Grapalat" w:hAnsi="GHEA Grapalat"/>
              </w:rPr>
              <w:t>/____________________/</w:t>
            </w:r>
          </w:p>
          <w:p w:rsidR="00A66AD4" w:rsidRPr="00B138F3" w:rsidRDefault="00A66AD4" w:rsidP="00A66AD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AD4" w:rsidRPr="00B138F3" w:rsidRDefault="00A66AD4" w:rsidP="00A66AD4">
            <w:pPr>
              <w:widowControl w:val="0"/>
              <w:spacing w:after="160"/>
              <w:rPr>
                <w:rFonts w:ascii="GHEA Grapalat" w:hAnsi="GHEA Grapalat" w:cs="Arial"/>
              </w:rPr>
            </w:pPr>
          </w:p>
        </w:tc>
      </w:tr>
      <w:tr w:rsidR="00A66AD4" w:rsidRPr="00B138F3" w:rsidTr="00A66AD4">
        <w:trPr>
          <w:trHeight w:val="2194"/>
        </w:trPr>
        <w:tc>
          <w:tcPr>
            <w:tcW w:w="5616" w:type="dxa"/>
            <w:tcBorders>
              <w:top w:val="nil"/>
              <w:left w:val="single" w:sz="4" w:space="0" w:color="auto"/>
              <w:bottom w:val="single" w:sz="4" w:space="0" w:color="auto"/>
              <w:right w:val="single" w:sz="4" w:space="0" w:color="auto"/>
            </w:tcBorders>
            <w:noWrap/>
            <w:vAlign w:val="bottom"/>
          </w:tcPr>
          <w:p w:rsidR="00A66AD4" w:rsidRPr="00B138F3" w:rsidRDefault="00A66AD4" w:rsidP="00A66AD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AD4" w:rsidRPr="00B138F3" w:rsidRDefault="00A66AD4" w:rsidP="00A66AD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AD4" w:rsidRPr="00B138F3" w:rsidRDefault="00A66AD4" w:rsidP="00A66AD4">
            <w:pPr>
              <w:widowControl w:val="0"/>
              <w:spacing w:after="160"/>
              <w:rPr>
                <w:rFonts w:ascii="GHEA Grapalat" w:hAnsi="GHEA Grapalat"/>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3ACB" w:rsidRPr="00BB3ACB" w:rsidRDefault="00BB3ACB" w:rsidP="00B46D58">
      <w:pPr>
        <w:pStyle w:val="31"/>
        <w:widowControl w:val="0"/>
        <w:spacing w:after="160" w:line="240" w:lineRule="auto"/>
        <w:jc w:val="right"/>
        <w:rPr>
          <w:rFonts w:ascii="GHEA Grapalat" w:hAnsi="GHEA Grapalat"/>
          <w:b/>
          <w:sz w:val="24"/>
          <w:szCs w:val="24"/>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E519DF" w:rsidRPr="00A429B9" w:rsidRDefault="00E519DF" w:rsidP="00E519DF">
      <w:pPr>
        <w:widowControl w:val="0"/>
        <w:spacing w:after="160"/>
        <w:ind w:left="-142" w:firstLine="142"/>
        <w:jc w:val="right"/>
        <w:rPr>
          <w:rFonts w:ascii="GHEA Grapalat" w:hAnsi="GHEA Grapalat"/>
          <w:i/>
        </w:rPr>
      </w:pPr>
      <w:r w:rsidRPr="00B138F3">
        <w:rPr>
          <w:rFonts w:ascii="GHEA Grapalat" w:hAnsi="GHEA Grapalat"/>
          <w:b/>
        </w:rPr>
        <w:t xml:space="preserve">к Приглашению </w:t>
      </w:r>
      <w:r w:rsidRPr="00E519DF">
        <w:rPr>
          <w:rFonts w:ascii="GHEA Grapalat" w:hAnsi="GHEA Grapalat"/>
          <w:b/>
        </w:rPr>
        <w:t>на запроса котировок</w:t>
      </w:r>
      <w:r w:rsidRPr="00B138F3">
        <w:rPr>
          <w:rFonts w:ascii="GHEA Grapalat" w:hAnsi="GHEA Grapalat" w:cs="Sylfaen"/>
          <w:b/>
        </w:rPr>
        <w:br/>
      </w:r>
      <w:r w:rsidRPr="00B138F3">
        <w:rPr>
          <w:rFonts w:ascii="GHEA Grapalat" w:hAnsi="GHEA Grapalat"/>
          <w:b/>
        </w:rPr>
        <w:t xml:space="preserve">под кодом </w:t>
      </w:r>
      <w:r>
        <w:rPr>
          <w:rFonts w:ascii="GHEA Grapalat" w:hAnsi="GHEA Grapalat"/>
          <w:b/>
        </w:rPr>
        <w:t>IKVCIK-GHAPDzB-2</w:t>
      </w:r>
      <w:r w:rsidRPr="00E519DF">
        <w:rPr>
          <w:rFonts w:ascii="GHEA Grapalat" w:hAnsi="GHEA Grapalat"/>
          <w:b/>
        </w:rPr>
        <w:t>2</w:t>
      </w:r>
      <w:r w:rsidRPr="00147A1E">
        <w:rPr>
          <w:rFonts w:ascii="GHEA Grapalat" w:hAnsi="GHEA Grapalat"/>
          <w:b/>
        </w:rPr>
        <w:t>/0</w:t>
      </w:r>
      <w:r w:rsidR="00A429B9" w:rsidRPr="00A429B9">
        <w:rPr>
          <w:rFonts w:ascii="GHEA Grapalat" w:hAnsi="GHEA Grapalat"/>
          <w:b/>
        </w:rPr>
        <w:t>5</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E519DF" w:rsidRPr="00FE1B3C" w:rsidRDefault="00071D1C" w:rsidP="00E519DF">
      <w:pPr>
        <w:widowControl w:val="0"/>
        <w:spacing w:after="160"/>
        <w:ind w:left="-142" w:firstLine="142"/>
        <w:jc w:val="center"/>
        <w:rPr>
          <w:rFonts w:ascii="GHEA Grapalat" w:hAnsi="GHEA Grapalat"/>
          <w:i/>
          <w:lang w:val="en-US"/>
        </w:rPr>
      </w:pPr>
      <w:r w:rsidRPr="00B138F3">
        <w:rPr>
          <w:rFonts w:ascii="GHEA Grapalat" w:hAnsi="GHEA Grapalat"/>
          <w:b/>
        </w:rPr>
        <w:t xml:space="preserve">№ </w:t>
      </w:r>
      <w:r w:rsidR="00E519DF">
        <w:rPr>
          <w:rFonts w:ascii="GHEA Grapalat" w:hAnsi="GHEA Grapalat"/>
          <w:b/>
        </w:rPr>
        <w:t>IKVCIK-GHAPDzB-2</w:t>
      </w:r>
      <w:r w:rsidR="00E519DF" w:rsidRPr="00E519DF">
        <w:rPr>
          <w:rFonts w:ascii="GHEA Grapalat" w:hAnsi="GHEA Grapalat"/>
          <w:b/>
        </w:rPr>
        <w:t>2</w:t>
      </w:r>
      <w:r w:rsidR="00E519DF" w:rsidRPr="00147A1E">
        <w:rPr>
          <w:rFonts w:ascii="GHEA Grapalat" w:hAnsi="GHEA Grapalat"/>
          <w:b/>
        </w:rPr>
        <w:t>/0</w:t>
      </w:r>
      <w:r w:rsidR="00A429B9">
        <w:rPr>
          <w:rFonts w:ascii="GHEA Grapalat" w:hAnsi="GHEA Grapalat"/>
          <w:b/>
          <w:lang w:val="en-US"/>
        </w:rPr>
        <w:t>5</w:t>
      </w:r>
    </w:p>
    <w:p w:rsidR="00071D1C" w:rsidRPr="00B138F3" w:rsidRDefault="00071D1C" w:rsidP="00B46D58">
      <w:pPr>
        <w:widowControl w:val="0"/>
        <w:spacing w:after="160"/>
        <w:ind w:left="-142" w:firstLine="142"/>
        <w:jc w:val="center"/>
        <w:rPr>
          <w:rFonts w:ascii="GHEA Grapalat" w:hAnsi="GHEA Grapalat"/>
          <w:b/>
          <w:u w:val="single"/>
        </w:rPr>
      </w:pPr>
    </w:p>
    <w:p w:rsidR="00071D1C" w:rsidRPr="00B138F3" w:rsidRDefault="00071D1C" w:rsidP="00B46D58">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w:t>
      </w:r>
      <w:r w:rsidRPr="00B138F3">
        <w:rPr>
          <w:rFonts w:ascii="GHEA Grapalat" w:hAnsi="GHEA Grapalat"/>
        </w:rPr>
        <w:lastRenderedPageBreak/>
        <w:t xml:space="preserve">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w:t>
      </w:r>
      <w:r w:rsidRPr="00B138F3">
        <w:rPr>
          <w:rFonts w:ascii="GHEA Grapalat" w:hAnsi="GHEA Grapalat"/>
        </w:rPr>
        <w:lastRenderedPageBreak/>
        <w:t>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В предусмотренных договором случаях уплачивать предусмотренные пунктами </w:t>
      </w:r>
      <w:r w:rsidRPr="00B138F3">
        <w:rPr>
          <w:rFonts w:ascii="GHEA Grapalat" w:hAnsi="GHEA Grapalat"/>
        </w:rPr>
        <w:lastRenderedPageBreak/>
        <w:t>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9"/>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 xml:space="preserve">Если в течение гарантийного срока выявлены дефекты поставленного </w:t>
      </w:r>
      <w:r w:rsidRPr="00B138F3">
        <w:rPr>
          <w:rFonts w:ascii="GHEA Grapalat" w:hAnsi="GHEA Grapalat"/>
        </w:rPr>
        <w:lastRenderedPageBreak/>
        <w:t>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bookmarkStart w:id="3" w:name="_GoBack"/>
      <w:bookmarkEnd w:id="3"/>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w:t>
      </w:r>
      <w:r w:rsidR="00DF0BD2" w:rsidRPr="00B138F3">
        <w:rPr>
          <w:rFonts w:ascii="GHEA Grapalat" w:hAnsi="GHEA Grapalat"/>
        </w:rPr>
        <w:lastRenderedPageBreak/>
        <w:t>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1"/>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w:t>
      </w:r>
      <w:r w:rsidRPr="00B138F3">
        <w:rPr>
          <w:rFonts w:ascii="GHEA Grapalat" w:hAnsi="GHEA Grapalat"/>
        </w:rPr>
        <w:lastRenderedPageBreak/>
        <w:t>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2"/>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DE5862">
          <w:footerReference w:type="default" r:id="rId10"/>
          <w:footnotePr>
            <w:pos w:val="beneathText"/>
          </w:footnotePr>
          <w:pgSz w:w="11906" w:h="16838" w:code="9"/>
          <w:pgMar w:top="426" w:right="849" w:bottom="1418" w:left="851"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к Договору под кодом</w:t>
      </w:r>
      <w:r w:rsidR="00C748AF" w:rsidRPr="00C748AF">
        <w:rPr>
          <w:rFonts w:ascii="GHEA Grapalat" w:hAnsi="GHEA Grapalat"/>
          <w:i/>
        </w:rPr>
        <w:t xml:space="preserve"> </w:t>
      </w:r>
      <w:r w:rsidR="00C748AF">
        <w:rPr>
          <w:rFonts w:ascii="GHEA Grapalat" w:hAnsi="GHEA Grapalat"/>
          <w:i/>
        </w:rPr>
        <w:t>IKVCIK-GHAPDzB-2</w:t>
      </w:r>
      <w:r w:rsidR="00C748AF" w:rsidRPr="00C748AF">
        <w:rPr>
          <w:rFonts w:ascii="GHEA Grapalat" w:hAnsi="GHEA Grapalat"/>
          <w:i/>
        </w:rPr>
        <w:t>2</w:t>
      </w:r>
      <w:r w:rsidR="00C748AF" w:rsidRPr="009131F1">
        <w:rPr>
          <w:rFonts w:ascii="GHEA Grapalat" w:hAnsi="GHEA Grapalat"/>
          <w:i/>
        </w:rPr>
        <w:t>/0</w:t>
      </w:r>
      <w:r w:rsidR="00A429B9" w:rsidRPr="00A429B9">
        <w:rPr>
          <w:rFonts w:ascii="GHEA Grapalat" w:hAnsi="GHEA Grapalat"/>
          <w:i/>
        </w:rPr>
        <w:t>5</w:t>
      </w:r>
      <w:r w:rsidRPr="00B138F3">
        <w:rPr>
          <w:rFonts w:ascii="GHEA Grapalat" w:hAnsi="GHEA Grapalat"/>
          <w:i/>
        </w:rPr>
        <w:t xml:space="preserve">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DE5862" w:rsidRPr="00DE5862">
        <w:rPr>
          <w:rFonts w:ascii="GHEA Grapalat" w:hAnsi="GHEA Grapalat"/>
          <w:i/>
        </w:rPr>
        <w:t>2022</w:t>
      </w:r>
      <w:r w:rsidRPr="00B138F3">
        <w:rPr>
          <w:rFonts w:ascii="GHEA Grapalat" w:hAnsi="GHEA Grapalat"/>
          <w:i/>
        </w:rPr>
        <w:t>г.</w:t>
      </w:r>
    </w:p>
    <w:p w:rsidR="00FE1B3C" w:rsidRPr="00FE1B3C" w:rsidRDefault="00FE1B3C" w:rsidP="00FE1B3C">
      <w:pPr>
        <w:widowControl w:val="0"/>
        <w:spacing w:after="160"/>
        <w:jc w:val="center"/>
        <w:rPr>
          <w:rFonts w:ascii="GHEA Grapalat" w:hAnsi="GHEA Grapalat"/>
        </w:rPr>
      </w:pPr>
      <w:r w:rsidRPr="00FE1B3C">
        <w:rPr>
          <w:rFonts w:ascii="GHEA Grapalat" w:hAnsi="GHEA Grapalat"/>
        </w:rPr>
        <w:t>ТЕХНИЧЕСКАЯ ХАРАКТЕРИСТИКА-ГРАФИК ЗАКУПКИ</w:t>
      </w:r>
      <w:r w:rsidRPr="00FE1B3C">
        <w:rPr>
          <w:rFonts w:ascii="GHEA Grapalat" w:hAnsi="GHEA Grapalat"/>
          <w:vertAlign w:val="superscript"/>
        </w:rPr>
        <w:footnoteReference w:customMarkFollows="1" w:id="14"/>
        <w:t>*</w:t>
      </w:r>
    </w:p>
    <w:p w:rsidR="00FE1B3C" w:rsidRPr="00FE1B3C" w:rsidRDefault="00FE1B3C" w:rsidP="00FE1B3C">
      <w:pPr>
        <w:widowControl w:val="0"/>
        <w:spacing w:after="160"/>
        <w:jc w:val="right"/>
        <w:rPr>
          <w:rFonts w:ascii="GHEA Grapalat" w:hAnsi="GHEA Grapalat"/>
        </w:rPr>
      </w:pPr>
      <w:r w:rsidRPr="00FE1B3C">
        <w:rPr>
          <w:rFonts w:ascii="GHEA Grapalat" w:hAnsi="GHEA Grapalat"/>
        </w:rPr>
        <w:t>Драмов РА</w:t>
      </w:r>
    </w:p>
    <w:tbl>
      <w:tblPr>
        <w:tblW w:w="16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
        <w:gridCol w:w="1701"/>
        <w:gridCol w:w="1276"/>
        <w:gridCol w:w="595"/>
        <w:gridCol w:w="681"/>
        <w:gridCol w:w="90"/>
        <w:gridCol w:w="3454"/>
        <w:gridCol w:w="841"/>
        <w:gridCol w:w="120"/>
        <w:gridCol w:w="1023"/>
        <w:gridCol w:w="1201"/>
        <w:gridCol w:w="784"/>
        <w:gridCol w:w="1276"/>
        <w:gridCol w:w="1035"/>
        <w:gridCol w:w="949"/>
      </w:tblGrid>
      <w:tr w:rsidR="00FE1B3C" w:rsidRPr="00FE1B3C" w:rsidTr="003473DA">
        <w:trPr>
          <w:trHeight w:val="156"/>
          <w:jc w:val="center"/>
        </w:trPr>
        <w:tc>
          <w:tcPr>
            <w:tcW w:w="16051" w:type="dxa"/>
            <w:gridSpan w:val="15"/>
          </w:tcPr>
          <w:p w:rsidR="00FE1B3C" w:rsidRPr="00FE1B3C" w:rsidRDefault="00FE1B3C" w:rsidP="00FE1B3C">
            <w:pPr>
              <w:widowControl w:val="0"/>
              <w:jc w:val="center"/>
              <w:rPr>
                <w:rFonts w:ascii="GHEA Grapalat" w:hAnsi="GHEA Grapalat"/>
                <w:sz w:val="16"/>
                <w:szCs w:val="16"/>
              </w:rPr>
            </w:pPr>
            <w:r w:rsidRPr="00FE1B3C">
              <w:rPr>
                <w:rFonts w:ascii="GHEA Grapalat" w:hAnsi="GHEA Grapalat"/>
                <w:sz w:val="16"/>
                <w:szCs w:val="16"/>
              </w:rPr>
              <w:t>Товар</w:t>
            </w:r>
          </w:p>
        </w:tc>
      </w:tr>
      <w:tr w:rsidR="00FE1B3C" w:rsidRPr="00FE1B3C" w:rsidTr="003473DA">
        <w:trPr>
          <w:trHeight w:val="239"/>
          <w:jc w:val="center"/>
        </w:trPr>
        <w:tc>
          <w:tcPr>
            <w:tcW w:w="1025" w:type="dxa"/>
            <w:vMerge w:val="restart"/>
            <w:vAlign w:val="center"/>
          </w:tcPr>
          <w:p w:rsidR="00FE1B3C" w:rsidRPr="00FE1B3C" w:rsidRDefault="00FE1B3C" w:rsidP="00FE1B3C">
            <w:pPr>
              <w:widowControl w:val="0"/>
              <w:jc w:val="center"/>
              <w:rPr>
                <w:rFonts w:ascii="GHEA Grapalat" w:hAnsi="GHEA Grapalat"/>
                <w:sz w:val="16"/>
                <w:szCs w:val="16"/>
              </w:rPr>
            </w:pPr>
            <w:r w:rsidRPr="00FE1B3C">
              <w:rPr>
                <w:rFonts w:ascii="GHEA Grapalat" w:hAnsi="GHEA Grapalat"/>
                <w:sz w:val="16"/>
                <w:szCs w:val="16"/>
              </w:rPr>
              <w:t xml:space="preserve">номер предусмотренного </w:t>
            </w:r>
            <w:r w:rsidRPr="00FE1B3C">
              <w:rPr>
                <w:rFonts w:ascii="GHEA Grapalat" w:hAnsi="GHEA Grapalat"/>
                <w:spacing w:val="-6"/>
                <w:sz w:val="16"/>
                <w:szCs w:val="16"/>
              </w:rPr>
              <w:t>приглашением</w:t>
            </w:r>
            <w:r w:rsidRPr="00FE1B3C">
              <w:rPr>
                <w:rFonts w:ascii="GHEA Grapalat" w:hAnsi="GHEA Grapalat"/>
                <w:sz w:val="16"/>
                <w:szCs w:val="16"/>
              </w:rPr>
              <w:t xml:space="preserve"> лота</w:t>
            </w:r>
          </w:p>
        </w:tc>
        <w:tc>
          <w:tcPr>
            <w:tcW w:w="1701" w:type="dxa"/>
            <w:vMerge w:val="restart"/>
            <w:vAlign w:val="center"/>
          </w:tcPr>
          <w:p w:rsidR="00FE1B3C" w:rsidRPr="00FE1B3C" w:rsidRDefault="00FE1B3C" w:rsidP="00FE1B3C">
            <w:pPr>
              <w:widowControl w:val="0"/>
              <w:jc w:val="center"/>
              <w:rPr>
                <w:rFonts w:ascii="GHEA Grapalat" w:hAnsi="GHEA Grapalat"/>
                <w:sz w:val="16"/>
                <w:szCs w:val="16"/>
              </w:rPr>
            </w:pPr>
            <w:r w:rsidRPr="00FE1B3C">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rsidR="00FE1B3C" w:rsidRPr="00FE1B3C" w:rsidRDefault="00FE1B3C" w:rsidP="00FE1B3C">
            <w:pPr>
              <w:widowControl w:val="0"/>
              <w:jc w:val="center"/>
              <w:rPr>
                <w:rFonts w:ascii="GHEA Grapalat" w:hAnsi="GHEA Grapalat"/>
                <w:sz w:val="16"/>
                <w:szCs w:val="16"/>
                <w:lang w:val="en-US"/>
              </w:rPr>
            </w:pPr>
            <w:r w:rsidRPr="00FE1B3C">
              <w:rPr>
                <w:rFonts w:ascii="GHEA Grapalat" w:hAnsi="GHEA Grapalat"/>
                <w:sz w:val="16"/>
                <w:szCs w:val="16"/>
              </w:rPr>
              <w:t xml:space="preserve">наименование </w:t>
            </w:r>
          </w:p>
        </w:tc>
        <w:tc>
          <w:tcPr>
            <w:tcW w:w="1276" w:type="dxa"/>
            <w:gridSpan w:val="2"/>
            <w:vMerge w:val="restart"/>
            <w:vAlign w:val="center"/>
          </w:tcPr>
          <w:p w:rsidR="00FE1B3C" w:rsidRPr="00FE1B3C" w:rsidRDefault="00FE1B3C" w:rsidP="00FE1B3C">
            <w:pPr>
              <w:widowControl w:val="0"/>
              <w:ind w:left="-96" w:right="-108"/>
              <w:jc w:val="center"/>
              <w:rPr>
                <w:rFonts w:ascii="GHEA Grapalat" w:hAnsi="GHEA Grapalat"/>
                <w:sz w:val="16"/>
                <w:szCs w:val="16"/>
              </w:rPr>
            </w:pPr>
            <w:r w:rsidRPr="00FE1B3C">
              <w:rPr>
                <w:rFonts w:ascii="GHEA Grapalat" w:hAnsi="GHEA Grapalat"/>
                <w:sz w:val="16"/>
                <w:szCs w:val="16"/>
              </w:rPr>
              <w:t>товарный знак,</w:t>
            </w:r>
            <w:r w:rsidRPr="00FE1B3C">
              <w:rPr>
                <w:rFonts w:ascii="GHEA Grapalat" w:hAnsi="GHEA Grapalat"/>
                <w:sz w:val="16"/>
                <w:szCs w:val="16"/>
                <w:lang w:val="hy-AM"/>
              </w:rPr>
              <w:t xml:space="preserve"> </w:t>
            </w:r>
            <w:r w:rsidRPr="00FE1B3C">
              <w:rPr>
                <w:rFonts w:ascii="GHEA Grapalat" w:hAnsi="GHEA Grapalat"/>
                <w:sz w:val="16"/>
                <w:szCs w:val="16"/>
              </w:rPr>
              <w:t>марка</w:t>
            </w:r>
            <w:r w:rsidRPr="00FE1B3C">
              <w:rPr>
                <w:rFonts w:ascii="GHEA Grapalat" w:hAnsi="GHEA Grapalat"/>
                <w:sz w:val="16"/>
                <w:szCs w:val="16"/>
                <w:lang w:val="hy-AM"/>
              </w:rPr>
              <w:t xml:space="preserve"> </w:t>
            </w:r>
            <w:r w:rsidRPr="00FE1B3C">
              <w:rPr>
                <w:rFonts w:ascii="GHEA Grapalat" w:hAnsi="GHEA Grapalat"/>
                <w:sz w:val="16"/>
                <w:szCs w:val="16"/>
              </w:rPr>
              <w:t xml:space="preserve">и наименование производителя </w:t>
            </w:r>
            <w:r w:rsidRPr="00FE1B3C">
              <w:rPr>
                <w:rFonts w:ascii="GHEA Grapalat" w:hAnsi="GHEA Grapalat"/>
                <w:sz w:val="16"/>
                <w:szCs w:val="16"/>
                <w:vertAlign w:val="superscript"/>
              </w:rPr>
              <w:footnoteReference w:customMarkFollows="1" w:id="15"/>
              <w:t>**</w:t>
            </w:r>
          </w:p>
        </w:tc>
        <w:tc>
          <w:tcPr>
            <w:tcW w:w="3544" w:type="dxa"/>
            <w:gridSpan w:val="2"/>
            <w:vMerge w:val="restart"/>
            <w:vAlign w:val="center"/>
          </w:tcPr>
          <w:p w:rsidR="00FE1B3C" w:rsidRPr="00FE1B3C" w:rsidRDefault="00FE1B3C" w:rsidP="00FE1B3C">
            <w:pPr>
              <w:widowControl w:val="0"/>
              <w:ind w:left="-108" w:right="-59"/>
              <w:jc w:val="center"/>
              <w:rPr>
                <w:rFonts w:ascii="GHEA Grapalat" w:hAnsi="GHEA Grapalat"/>
                <w:sz w:val="16"/>
                <w:szCs w:val="16"/>
              </w:rPr>
            </w:pPr>
            <w:r w:rsidRPr="00FE1B3C">
              <w:rPr>
                <w:rFonts w:ascii="GHEA Grapalat" w:hAnsi="GHEA Grapalat"/>
                <w:sz w:val="16"/>
                <w:szCs w:val="16"/>
              </w:rPr>
              <w:t>техническая характеристика</w:t>
            </w:r>
          </w:p>
        </w:tc>
        <w:tc>
          <w:tcPr>
            <w:tcW w:w="961" w:type="dxa"/>
            <w:gridSpan w:val="2"/>
            <w:vMerge w:val="restart"/>
            <w:vAlign w:val="center"/>
          </w:tcPr>
          <w:p w:rsidR="00FE1B3C" w:rsidRPr="00FE1B3C" w:rsidRDefault="00FE1B3C" w:rsidP="00FE1B3C">
            <w:pPr>
              <w:widowControl w:val="0"/>
              <w:ind w:left="-48" w:right="-108"/>
              <w:jc w:val="center"/>
              <w:rPr>
                <w:rFonts w:ascii="GHEA Grapalat" w:hAnsi="GHEA Grapalat"/>
                <w:sz w:val="16"/>
                <w:szCs w:val="16"/>
              </w:rPr>
            </w:pPr>
            <w:r w:rsidRPr="00FE1B3C">
              <w:rPr>
                <w:rFonts w:ascii="GHEA Grapalat" w:hAnsi="GHEA Grapalat"/>
                <w:sz w:val="16"/>
                <w:szCs w:val="16"/>
              </w:rPr>
              <w:t>единица измерения</w:t>
            </w:r>
          </w:p>
        </w:tc>
        <w:tc>
          <w:tcPr>
            <w:tcW w:w="1023" w:type="dxa"/>
            <w:vMerge w:val="restart"/>
            <w:vAlign w:val="center"/>
          </w:tcPr>
          <w:p w:rsidR="00FE1B3C" w:rsidRPr="00FE1B3C" w:rsidRDefault="00FE1B3C" w:rsidP="00FE1B3C">
            <w:pPr>
              <w:widowControl w:val="0"/>
              <w:ind w:left="-108" w:right="-108"/>
              <w:jc w:val="center"/>
              <w:rPr>
                <w:rFonts w:ascii="GHEA Grapalat" w:hAnsi="GHEA Grapalat"/>
                <w:sz w:val="16"/>
                <w:szCs w:val="16"/>
              </w:rPr>
            </w:pPr>
            <w:r w:rsidRPr="00FE1B3C">
              <w:rPr>
                <w:rFonts w:ascii="GHEA Grapalat" w:hAnsi="GHEA Grapalat"/>
                <w:sz w:val="16"/>
                <w:szCs w:val="16"/>
              </w:rPr>
              <w:t>цена единицы/драмов РА</w:t>
            </w:r>
          </w:p>
        </w:tc>
        <w:tc>
          <w:tcPr>
            <w:tcW w:w="1201" w:type="dxa"/>
            <w:vMerge w:val="restart"/>
            <w:vAlign w:val="center"/>
          </w:tcPr>
          <w:p w:rsidR="00FE1B3C" w:rsidRPr="00FE1B3C" w:rsidRDefault="00FE1B3C" w:rsidP="00FE1B3C">
            <w:pPr>
              <w:widowControl w:val="0"/>
              <w:ind w:left="-108" w:right="-108"/>
              <w:jc w:val="center"/>
              <w:rPr>
                <w:rFonts w:ascii="GHEA Grapalat" w:hAnsi="GHEA Grapalat"/>
                <w:sz w:val="16"/>
                <w:szCs w:val="16"/>
              </w:rPr>
            </w:pPr>
            <w:r w:rsidRPr="00FE1B3C">
              <w:rPr>
                <w:rFonts w:ascii="GHEA Grapalat" w:hAnsi="GHEA Grapalat"/>
                <w:sz w:val="16"/>
                <w:szCs w:val="16"/>
              </w:rPr>
              <w:t>общая цена/драмов РА</w:t>
            </w:r>
          </w:p>
        </w:tc>
        <w:tc>
          <w:tcPr>
            <w:tcW w:w="784" w:type="dxa"/>
            <w:vMerge w:val="restart"/>
            <w:vAlign w:val="center"/>
          </w:tcPr>
          <w:p w:rsidR="00FE1B3C" w:rsidRPr="00FE1B3C" w:rsidRDefault="00FE1B3C" w:rsidP="00FE1B3C">
            <w:pPr>
              <w:widowControl w:val="0"/>
              <w:ind w:left="-126" w:right="-108"/>
              <w:jc w:val="center"/>
              <w:rPr>
                <w:rFonts w:ascii="GHEA Grapalat" w:hAnsi="GHEA Grapalat"/>
                <w:sz w:val="16"/>
                <w:szCs w:val="16"/>
              </w:rPr>
            </w:pPr>
            <w:r w:rsidRPr="00FE1B3C">
              <w:rPr>
                <w:rFonts w:ascii="GHEA Grapalat" w:hAnsi="GHEA Grapalat"/>
                <w:sz w:val="16"/>
                <w:szCs w:val="16"/>
              </w:rPr>
              <w:t>общий объем</w:t>
            </w:r>
          </w:p>
        </w:tc>
        <w:tc>
          <w:tcPr>
            <w:tcW w:w="3260" w:type="dxa"/>
            <w:gridSpan w:val="3"/>
            <w:vAlign w:val="center"/>
          </w:tcPr>
          <w:p w:rsidR="00FE1B3C" w:rsidRPr="00FE1B3C" w:rsidRDefault="00FE1B3C" w:rsidP="00FE1B3C">
            <w:pPr>
              <w:widowControl w:val="0"/>
              <w:jc w:val="center"/>
              <w:rPr>
                <w:rFonts w:ascii="GHEA Grapalat" w:hAnsi="GHEA Grapalat"/>
                <w:sz w:val="16"/>
                <w:szCs w:val="16"/>
              </w:rPr>
            </w:pPr>
            <w:r w:rsidRPr="00FE1B3C">
              <w:rPr>
                <w:rFonts w:ascii="GHEA Grapalat" w:hAnsi="GHEA Grapalat"/>
                <w:sz w:val="16"/>
                <w:szCs w:val="16"/>
              </w:rPr>
              <w:t>поставки</w:t>
            </w:r>
          </w:p>
        </w:tc>
      </w:tr>
      <w:tr w:rsidR="00FE1B3C" w:rsidRPr="00FE1B3C" w:rsidTr="003473DA">
        <w:trPr>
          <w:trHeight w:val="485"/>
          <w:jc w:val="center"/>
        </w:trPr>
        <w:tc>
          <w:tcPr>
            <w:tcW w:w="1025" w:type="dxa"/>
            <w:vMerge/>
            <w:vAlign w:val="center"/>
          </w:tcPr>
          <w:p w:rsidR="00FE1B3C" w:rsidRPr="00FE1B3C" w:rsidRDefault="00FE1B3C" w:rsidP="00FE1B3C">
            <w:pPr>
              <w:widowControl w:val="0"/>
              <w:jc w:val="center"/>
              <w:rPr>
                <w:rFonts w:ascii="GHEA Grapalat" w:hAnsi="GHEA Grapalat"/>
                <w:sz w:val="16"/>
                <w:szCs w:val="16"/>
              </w:rPr>
            </w:pPr>
          </w:p>
        </w:tc>
        <w:tc>
          <w:tcPr>
            <w:tcW w:w="1701" w:type="dxa"/>
            <w:vMerge/>
            <w:vAlign w:val="center"/>
          </w:tcPr>
          <w:p w:rsidR="00FE1B3C" w:rsidRPr="00FE1B3C" w:rsidRDefault="00FE1B3C" w:rsidP="00FE1B3C">
            <w:pPr>
              <w:widowControl w:val="0"/>
              <w:jc w:val="center"/>
              <w:rPr>
                <w:rFonts w:ascii="GHEA Grapalat" w:hAnsi="GHEA Grapalat"/>
                <w:sz w:val="16"/>
                <w:szCs w:val="16"/>
              </w:rPr>
            </w:pPr>
          </w:p>
        </w:tc>
        <w:tc>
          <w:tcPr>
            <w:tcW w:w="1276" w:type="dxa"/>
            <w:vMerge/>
            <w:vAlign w:val="center"/>
          </w:tcPr>
          <w:p w:rsidR="00FE1B3C" w:rsidRPr="00FE1B3C" w:rsidRDefault="00FE1B3C" w:rsidP="00FE1B3C">
            <w:pPr>
              <w:widowControl w:val="0"/>
              <w:jc w:val="center"/>
              <w:rPr>
                <w:rFonts w:ascii="GHEA Grapalat" w:hAnsi="GHEA Grapalat"/>
                <w:sz w:val="16"/>
                <w:szCs w:val="16"/>
              </w:rPr>
            </w:pPr>
          </w:p>
        </w:tc>
        <w:tc>
          <w:tcPr>
            <w:tcW w:w="1276" w:type="dxa"/>
            <w:gridSpan w:val="2"/>
            <w:vMerge/>
            <w:vAlign w:val="center"/>
          </w:tcPr>
          <w:p w:rsidR="00FE1B3C" w:rsidRPr="00FE1B3C" w:rsidRDefault="00FE1B3C" w:rsidP="00FE1B3C">
            <w:pPr>
              <w:widowControl w:val="0"/>
              <w:jc w:val="center"/>
              <w:rPr>
                <w:rFonts w:ascii="GHEA Grapalat" w:hAnsi="GHEA Grapalat"/>
                <w:sz w:val="16"/>
                <w:szCs w:val="16"/>
              </w:rPr>
            </w:pPr>
          </w:p>
        </w:tc>
        <w:tc>
          <w:tcPr>
            <w:tcW w:w="3544" w:type="dxa"/>
            <w:gridSpan w:val="2"/>
            <w:vMerge/>
            <w:vAlign w:val="center"/>
          </w:tcPr>
          <w:p w:rsidR="00FE1B3C" w:rsidRPr="00FE1B3C" w:rsidRDefault="00FE1B3C" w:rsidP="00FE1B3C">
            <w:pPr>
              <w:widowControl w:val="0"/>
              <w:jc w:val="center"/>
              <w:rPr>
                <w:rFonts w:ascii="GHEA Grapalat" w:hAnsi="GHEA Grapalat"/>
                <w:sz w:val="16"/>
                <w:szCs w:val="16"/>
              </w:rPr>
            </w:pPr>
          </w:p>
        </w:tc>
        <w:tc>
          <w:tcPr>
            <w:tcW w:w="961" w:type="dxa"/>
            <w:gridSpan w:val="2"/>
            <w:vMerge/>
            <w:vAlign w:val="center"/>
          </w:tcPr>
          <w:p w:rsidR="00FE1B3C" w:rsidRPr="00FE1B3C" w:rsidRDefault="00FE1B3C" w:rsidP="00FE1B3C">
            <w:pPr>
              <w:widowControl w:val="0"/>
              <w:jc w:val="center"/>
              <w:rPr>
                <w:rFonts w:ascii="GHEA Grapalat" w:hAnsi="GHEA Grapalat"/>
                <w:sz w:val="16"/>
                <w:szCs w:val="16"/>
              </w:rPr>
            </w:pPr>
          </w:p>
        </w:tc>
        <w:tc>
          <w:tcPr>
            <w:tcW w:w="1023" w:type="dxa"/>
            <w:vMerge/>
            <w:vAlign w:val="center"/>
          </w:tcPr>
          <w:p w:rsidR="00FE1B3C" w:rsidRPr="00FE1B3C" w:rsidRDefault="00FE1B3C" w:rsidP="00FE1B3C">
            <w:pPr>
              <w:widowControl w:val="0"/>
              <w:jc w:val="center"/>
              <w:rPr>
                <w:rFonts w:ascii="GHEA Grapalat" w:hAnsi="GHEA Grapalat"/>
                <w:sz w:val="16"/>
                <w:szCs w:val="16"/>
              </w:rPr>
            </w:pPr>
          </w:p>
        </w:tc>
        <w:tc>
          <w:tcPr>
            <w:tcW w:w="1201" w:type="dxa"/>
            <w:vMerge/>
            <w:vAlign w:val="center"/>
          </w:tcPr>
          <w:p w:rsidR="00FE1B3C" w:rsidRPr="00FE1B3C" w:rsidRDefault="00FE1B3C" w:rsidP="00FE1B3C">
            <w:pPr>
              <w:widowControl w:val="0"/>
              <w:jc w:val="center"/>
              <w:rPr>
                <w:rFonts w:ascii="GHEA Grapalat" w:hAnsi="GHEA Grapalat"/>
                <w:sz w:val="16"/>
                <w:szCs w:val="16"/>
              </w:rPr>
            </w:pPr>
          </w:p>
        </w:tc>
        <w:tc>
          <w:tcPr>
            <w:tcW w:w="784" w:type="dxa"/>
            <w:vMerge/>
            <w:vAlign w:val="center"/>
          </w:tcPr>
          <w:p w:rsidR="00FE1B3C" w:rsidRPr="00FE1B3C" w:rsidRDefault="00FE1B3C" w:rsidP="00FE1B3C">
            <w:pPr>
              <w:widowControl w:val="0"/>
              <w:jc w:val="center"/>
              <w:rPr>
                <w:rFonts w:ascii="GHEA Grapalat" w:hAnsi="GHEA Grapalat"/>
                <w:sz w:val="16"/>
                <w:szCs w:val="16"/>
              </w:rPr>
            </w:pPr>
          </w:p>
        </w:tc>
        <w:tc>
          <w:tcPr>
            <w:tcW w:w="1276" w:type="dxa"/>
            <w:vAlign w:val="center"/>
          </w:tcPr>
          <w:p w:rsidR="00FE1B3C" w:rsidRPr="00FE1B3C" w:rsidRDefault="00FE1B3C" w:rsidP="00FE1B3C">
            <w:pPr>
              <w:widowControl w:val="0"/>
              <w:ind w:left="-108" w:right="-108"/>
              <w:jc w:val="center"/>
              <w:rPr>
                <w:rFonts w:ascii="GHEA Grapalat" w:hAnsi="GHEA Grapalat"/>
                <w:sz w:val="16"/>
                <w:szCs w:val="16"/>
              </w:rPr>
            </w:pPr>
            <w:r w:rsidRPr="00FE1B3C">
              <w:rPr>
                <w:rFonts w:ascii="GHEA Grapalat" w:hAnsi="GHEA Grapalat"/>
                <w:sz w:val="16"/>
                <w:szCs w:val="16"/>
              </w:rPr>
              <w:t>адрес</w:t>
            </w:r>
          </w:p>
        </w:tc>
        <w:tc>
          <w:tcPr>
            <w:tcW w:w="1035" w:type="dxa"/>
            <w:vAlign w:val="center"/>
          </w:tcPr>
          <w:p w:rsidR="00FE1B3C" w:rsidRPr="00FE1B3C" w:rsidRDefault="00FE1B3C" w:rsidP="00FE1B3C">
            <w:pPr>
              <w:widowControl w:val="0"/>
              <w:ind w:left="-46" w:right="-84"/>
              <w:jc w:val="center"/>
              <w:rPr>
                <w:rFonts w:ascii="GHEA Grapalat" w:hAnsi="GHEA Grapalat"/>
                <w:sz w:val="16"/>
                <w:szCs w:val="16"/>
              </w:rPr>
            </w:pPr>
            <w:r w:rsidRPr="00FE1B3C">
              <w:rPr>
                <w:rFonts w:ascii="GHEA Grapalat" w:hAnsi="GHEA Grapalat"/>
                <w:sz w:val="16"/>
                <w:szCs w:val="16"/>
              </w:rPr>
              <w:t>подлежащее поставке количество товара</w:t>
            </w:r>
          </w:p>
        </w:tc>
        <w:tc>
          <w:tcPr>
            <w:tcW w:w="949" w:type="dxa"/>
            <w:vAlign w:val="center"/>
          </w:tcPr>
          <w:p w:rsidR="00FE1B3C" w:rsidRPr="00FE1B3C" w:rsidRDefault="00FE1B3C" w:rsidP="00FE1B3C">
            <w:pPr>
              <w:widowControl w:val="0"/>
              <w:ind w:left="-132" w:right="-129"/>
              <w:jc w:val="center"/>
              <w:rPr>
                <w:rFonts w:ascii="GHEA Grapalat" w:hAnsi="GHEA Grapalat"/>
                <w:sz w:val="16"/>
                <w:szCs w:val="16"/>
                <w:lang w:val="en-US"/>
              </w:rPr>
            </w:pPr>
            <w:r w:rsidRPr="00FE1B3C">
              <w:rPr>
                <w:rFonts w:ascii="GHEA Grapalat" w:hAnsi="GHEA Grapalat"/>
                <w:sz w:val="16"/>
                <w:szCs w:val="16"/>
              </w:rPr>
              <w:t>срок</w:t>
            </w:r>
            <w:r w:rsidRPr="00FE1B3C">
              <w:rPr>
                <w:rFonts w:ascii="GHEA Grapalat" w:hAnsi="GHEA Grapalat"/>
                <w:sz w:val="16"/>
                <w:szCs w:val="16"/>
                <w:vertAlign w:val="superscript"/>
              </w:rPr>
              <w:footnoteReference w:customMarkFollows="1" w:id="16"/>
              <w:t>***</w:t>
            </w:r>
          </w:p>
        </w:tc>
      </w:tr>
      <w:tr w:rsidR="00DE5862" w:rsidRPr="00FE1B3C" w:rsidTr="003473DA">
        <w:trPr>
          <w:trHeight w:val="485"/>
          <w:jc w:val="center"/>
        </w:trPr>
        <w:tc>
          <w:tcPr>
            <w:tcW w:w="1025" w:type="dxa"/>
            <w:vAlign w:val="center"/>
          </w:tcPr>
          <w:p w:rsidR="00DE5862" w:rsidRPr="00E2069D" w:rsidRDefault="00DE5862" w:rsidP="00DE5862">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1701" w:type="dxa"/>
            <w:vAlign w:val="center"/>
          </w:tcPr>
          <w:p w:rsidR="00DE5862" w:rsidRPr="005675DA" w:rsidRDefault="00DE5862" w:rsidP="00DE5862">
            <w:pPr>
              <w:widowControl w:val="0"/>
              <w:spacing w:after="120"/>
              <w:jc w:val="center"/>
              <w:rPr>
                <w:rFonts w:ascii="GHEA Grapalat" w:hAnsi="GHEA Grapalat"/>
                <w:sz w:val="16"/>
                <w:szCs w:val="16"/>
                <w:lang w:val="en-US"/>
              </w:rPr>
            </w:pPr>
            <w:r w:rsidRPr="0024274F">
              <w:rPr>
                <w:rFonts w:ascii="GHEA Grapalat" w:hAnsi="GHEA Grapalat"/>
                <w:sz w:val="16"/>
                <w:szCs w:val="16"/>
              </w:rPr>
              <w:t>09132100</w:t>
            </w:r>
          </w:p>
        </w:tc>
        <w:tc>
          <w:tcPr>
            <w:tcW w:w="1276" w:type="dxa"/>
            <w:vAlign w:val="center"/>
          </w:tcPr>
          <w:p w:rsidR="00DE5862" w:rsidRPr="0024274F" w:rsidRDefault="00DE5862" w:rsidP="00DE5862">
            <w:pPr>
              <w:widowControl w:val="0"/>
              <w:spacing w:after="120"/>
              <w:jc w:val="center"/>
              <w:rPr>
                <w:rFonts w:ascii="GHEA Grapalat" w:hAnsi="GHEA Grapalat"/>
                <w:sz w:val="16"/>
                <w:szCs w:val="16"/>
              </w:rPr>
            </w:pPr>
            <w:r w:rsidRPr="00BD62C8">
              <w:rPr>
                <w:rFonts w:ascii="GHEA Grapalat" w:hAnsi="GHEA Grapalat"/>
                <w:sz w:val="16"/>
                <w:szCs w:val="16"/>
              </w:rPr>
              <w:t>Бензин, регуляр</w:t>
            </w:r>
          </w:p>
        </w:tc>
        <w:tc>
          <w:tcPr>
            <w:tcW w:w="1276" w:type="dxa"/>
            <w:gridSpan w:val="2"/>
            <w:vAlign w:val="center"/>
          </w:tcPr>
          <w:p w:rsidR="00DE5862" w:rsidRPr="00B138F3" w:rsidRDefault="00DE5862" w:rsidP="00DE5862">
            <w:pPr>
              <w:widowControl w:val="0"/>
              <w:jc w:val="center"/>
              <w:rPr>
                <w:rFonts w:ascii="GHEA Grapalat" w:hAnsi="GHEA Grapalat"/>
                <w:sz w:val="16"/>
                <w:szCs w:val="16"/>
              </w:rPr>
            </w:pPr>
          </w:p>
        </w:tc>
        <w:tc>
          <w:tcPr>
            <w:tcW w:w="3544" w:type="dxa"/>
            <w:gridSpan w:val="2"/>
            <w:vAlign w:val="center"/>
          </w:tcPr>
          <w:p w:rsidR="00DE5862" w:rsidRPr="00AA5BD2" w:rsidRDefault="00DE5862" w:rsidP="00DE5862">
            <w:pPr>
              <w:widowControl w:val="0"/>
              <w:spacing w:after="120"/>
              <w:jc w:val="center"/>
              <w:rPr>
                <w:rFonts w:ascii="GHEA Grapalat" w:hAnsi="GHEA Grapalat"/>
                <w:sz w:val="16"/>
                <w:szCs w:val="16"/>
              </w:rPr>
            </w:pPr>
            <w:r w:rsidRPr="00B46AC0">
              <w:rPr>
                <w:rFonts w:ascii="GHEA Grapalat" w:hAnsi="GHEA Grapalat"/>
                <w:sz w:val="16"/>
                <w:szCs w:val="16"/>
              </w:rPr>
              <w:t xml:space="preserve">Содержание свинца не более 5 мг/дм3; объемная часть бензола не более 1%; плотность при температуре 15 0 с: 720 до 775 кг/м3; содержание серы не более 10 мг/кг; массовая часть кислорода не более 2,7%; объемная часть окислителей не более 7 метанола-3; содержание серы не более 10 мг / кг; масса кислорода не более 2,7%; объемная часть окислителей-не более%, этанол-5%, спирт изопропил-10%, спирт изобутил-10%, спирт трибутил-7%, эфиры (C5 и более)-15%, другие окислители-10 %, безопасность, маркировка и упаковка согласно постановлению правительства РА </w:t>
            </w:r>
            <w:r w:rsidRPr="00B46AC0">
              <w:rPr>
                <w:rFonts w:ascii="GHEA Grapalat" w:hAnsi="GHEA Grapalat"/>
                <w:sz w:val="16"/>
                <w:szCs w:val="16"/>
              </w:rPr>
              <w:lastRenderedPageBreak/>
              <w:t>от 2004г. в результате проведенных двусторонних совещаний были созданы более благоприятные условия для проведения техническомы регламенту»:</w:t>
            </w:r>
          </w:p>
        </w:tc>
        <w:tc>
          <w:tcPr>
            <w:tcW w:w="961" w:type="dxa"/>
            <w:gridSpan w:val="2"/>
            <w:vAlign w:val="center"/>
          </w:tcPr>
          <w:p w:rsidR="00DE5862" w:rsidRPr="00B138F3" w:rsidRDefault="00DE5862" w:rsidP="00DE5862">
            <w:pPr>
              <w:widowControl w:val="0"/>
              <w:jc w:val="center"/>
              <w:rPr>
                <w:rFonts w:ascii="GHEA Grapalat" w:hAnsi="GHEA Grapalat"/>
                <w:sz w:val="16"/>
                <w:szCs w:val="16"/>
              </w:rPr>
            </w:pPr>
            <w:r w:rsidRPr="00257FC0">
              <w:rPr>
                <w:rFonts w:ascii="GHEA Grapalat" w:hAnsi="GHEA Grapalat"/>
                <w:sz w:val="16"/>
                <w:szCs w:val="16"/>
              </w:rPr>
              <w:lastRenderedPageBreak/>
              <w:t>литр</w:t>
            </w:r>
          </w:p>
        </w:tc>
        <w:tc>
          <w:tcPr>
            <w:tcW w:w="1023" w:type="dxa"/>
            <w:vAlign w:val="center"/>
          </w:tcPr>
          <w:p w:rsidR="00DE5862" w:rsidRPr="00B138F3" w:rsidRDefault="00DE5862" w:rsidP="00DE5862">
            <w:pPr>
              <w:widowControl w:val="0"/>
              <w:jc w:val="center"/>
              <w:rPr>
                <w:rFonts w:ascii="GHEA Grapalat" w:hAnsi="GHEA Grapalat"/>
                <w:sz w:val="16"/>
                <w:szCs w:val="16"/>
              </w:rPr>
            </w:pPr>
          </w:p>
        </w:tc>
        <w:tc>
          <w:tcPr>
            <w:tcW w:w="1201" w:type="dxa"/>
            <w:vAlign w:val="center"/>
          </w:tcPr>
          <w:p w:rsidR="00DE5862" w:rsidRPr="00B138F3" w:rsidRDefault="00DE5862" w:rsidP="00DE5862">
            <w:pPr>
              <w:widowControl w:val="0"/>
              <w:jc w:val="center"/>
              <w:rPr>
                <w:rFonts w:ascii="GHEA Grapalat" w:hAnsi="GHEA Grapalat"/>
                <w:sz w:val="16"/>
                <w:szCs w:val="16"/>
              </w:rPr>
            </w:pPr>
          </w:p>
        </w:tc>
        <w:tc>
          <w:tcPr>
            <w:tcW w:w="784" w:type="dxa"/>
            <w:vAlign w:val="center"/>
          </w:tcPr>
          <w:p w:rsidR="00DE5862" w:rsidRPr="00F2243D" w:rsidRDefault="00DE5862" w:rsidP="00DE5862">
            <w:pPr>
              <w:widowControl w:val="0"/>
              <w:jc w:val="center"/>
              <w:rPr>
                <w:rFonts w:ascii="GHEA Grapalat" w:hAnsi="GHEA Grapalat"/>
                <w:sz w:val="16"/>
                <w:szCs w:val="16"/>
                <w:lang w:val="en-US"/>
              </w:rPr>
            </w:pPr>
            <w:r>
              <w:rPr>
                <w:rFonts w:ascii="GHEA Grapalat" w:hAnsi="GHEA Grapalat"/>
                <w:sz w:val="16"/>
                <w:szCs w:val="16"/>
                <w:lang w:val="en-US"/>
              </w:rPr>
              <w:t>2200</w:t>
            </w:r>
          </w:p>
        </w:tc>
        <w:tc>
          <w:tcPr>
            <w:tcW w:w="1276" w:type="dxa"/>
            <w:vAlign w:val="center"/>
          </w:tcPr>
          <w:p w:rsidR="00DE5862" w:rsidRPr="00B138F3" w:rsidRDefault="00DE5862" w:rsidP="00DE5862">
            <w:pPr>
              <w:widowControl w:val="0"/>
              <w:jc w:val="center"/>
              <w:rPr>
                <w:rFonts w:ascii="GHEA Grapalat" w:hAnsi="GHEA Grapalat"/>
                <w:sz w:val="16"/>
                <w:szCs w:val="16"/>
              </w:rPr>
            </w:pPr>
            <w:r w:rsidRPr="00257FC0">
              <w:rPr>
                <w:rFonts w:ascii="GHEA Grapalat" w:hAnsi="GHEA Grapalat"/>
                <w:sz w:val="16"/>
                <w:szCs w:val="16"/>
              </w:rPr>
              <w:t>г.Ереван, ул.М.Хоренаци</w:t>
            </w:r>
          </w:p>
        </w:tc>
        <w:tc>
          <w:tcPr>
            <w:tcW w:w="1035" w:type="dxa"/>
            <w:vAlign w:val="center"/>
          </w:tcPr>
          <w:p w:rsidR="00DE5862" w:rsidRPr="00692FE3" w:rsidRDefault="00DE5862" w:rsidP="00DE5862">
            <w:pPr>
              <w:widowControl w:val="0"/>
              <w:jc w:val="center"/>
              <w:rPr>
                <w:rFonts w:ascii="GHEA Grapalat" w:hAnsi="GHEA Grapalat"/>
                <w:sz w:val="16"/>
                <w:szCs w:val="16"/>
                <w:lang w:val="en-US"/>
              </w:rPr>
            </w:pPr>
            <w:r>
              <w:rPr>
                <w:rFonts w:ascii="GHEA Grapalat" w:hAnsi="GHEA Grapalat"/>
                <w:sz w:val="16"/>
                <w:szCs w:val="16"/>
                <w:lang w:val="en-US"/>
              </w:rPr>
              <w:t>2200</w:t>
            </w:r>
          </w:p>
        </w:tc>
        <w:tc>
          <w:tcPr>
            <w:tcW w:w="949" w:type="dxa"/>
            <w:textDirection w:val="btLr"/>
            <w:vAlign w:val="center"/>
          </w:tcPr>
          <w:p w:rsidR="003473DA" w:rsidRDefault="003473DA" w:rsidP="003473DA">
            <w:pPr>
              <w:widowControl w:val="0"/>
              <w:ind w:left="113" w:right="113"/>
              <w:jc w:val="center"/>
              <w:rPr>
                <w:rFonts w:ascii="GHEA Grapalat" w:hAnsi="GHEA Grapalat"/>
                <w:sz w:val="16"/>
                <w:szCs w:val="16"/>
                <w:lang w:val="en-US"/>
              </w:rPr>
            </w:pPr>
            <w:r>
              <w:rPr>
                <w:rFonts w:ascii="GHEA Grapalat" w:hAnsi="GHEA Grapalat"/>
                <w:sz w:val="16"/>
                <w:szCs w:val="16"/>
                <w:lang w:val="en-US"/>
              </w:rPr>
              <w:t xml:space="preserve">1100 </w:t>
            </w:r>
            <w:r>
              <w:rPr>
                <w:rFonts w:ascii="GHEA Grapalat" w:hAnsi="GHEA Grapalat"/>
                <w:sz w:val="16"/>
                <w:szCs w:val="16"/>
              </w:rPr>
              <w:t xml:space="preserve">л. до </w:t>
            </w:r>
            <w:r>
              <w:rPr>
                <w:rFonts w:ascii="GHEA Grapalat" w:hAnsi="GHEA Grapalat"/>
                <w:sz w:val="16"/>
                <w:szCs w:val="16"/>
                <w:lang w:val="en-US"/>
              </w:rPr>
              <w:t>28</w:t>
            </w:r>
            <w:r w:rsidRPr="006910BF">
              <w:rPr>
                <w:rFonts w:ascii="GHEA Grapalat" w:hAnsi="GHEA Grapalat"/>
                <w:sz w:val="16"/>
                <w:szCs w:val="16"/>
              </w:rPr>
              <w:t>.0</w:t>
            </w:r>
            <w:r>
              <w:rPr>
                <w:rFonts w:ascii="GHEA Grapalat" w:hAnsi="GHEA Grapalat"/>
                <w:sz w:val="16"/>
                <w:szCs w:val="16"/>
                <w:lang w:val="en-US"/>
              </w:rPr>
              <w:t>2</w:t>
            </w:r>
            <w:r w:rsidRPr="006910BF">
              <w:rPr>
                <w:rFonts w:ascii="GHEA Grapalat" w:hAnsi="GHEA Grapalat"/>
                <w:sz w:val="16"/>
                <w:szCs w:val="16"/>
              </w:rPr>
              <w:t>.202</w:t>
            </w:r>
            <w:r>
              <w:rPr>
                <w:rFonts w:ascii="GHEA Grapalat" w:hAnsi="GHEA Grapalat"/>
                <w:sz w:val="16"/>
                <w:szCs w:val="16"/>
                <w:lang w:val="en-US"/>
              </w:rPr>
              <w:t>2</w:t>
            </w:r>
            <w:r>
              <w:rPr>
                <w:rFonts w:ascii="GHEA Grapalat" w:hAnsi="GHEA Grapalat"/>
                <w:sz w:val="16"/>
                <w:szCs w:val="16"/>
              </w:rPr>
              <w:t xml:space="preserve"> г</w:t>
            </w:r>
          </w:p>
          <w:p w:rsidR="003473DA" w:rsidRPr="006910BF" w:rsidRDefault="003473DA" w:rsidP="003473DA">
            <w:pPr>
              <w:widowControl w:val="0"/>
              <w:ind w:left="113" w:right="113"/>
              <w:jc w:val="center"/>
              <w:rPr>
                <w:rFonts w:ascii="GHEA Grapalat" w:hAnsi="GHEA Grapalat"/>
                <w:sz w:val="16"/>
                <w:szCs w:val="16"/>
              </w:rPr>
            </w:pPr>
            <w:r>
              <w:rPr>
                <w:rFonts w:ascii="GHEA Grapalat" w:hAnsi="GHEA Grapalat"/>
                <w:sz w:val="16"/>
                <w:szCs w:val="16"/>
                <w:lang w:val="en-US"/>
              </w:rPr>
              <w:t xml:space="preserve">1100 </w:t>
            </w:r>
            <w:r w:rsidRPr="006910BF">
              <w:rPr>
                <w:rFonts w:ascii="GHEA Grapalat" w:hAnsi="GHEA Grapalat"/>
                <w:sz w:val="16"/>
                <w:szCs w:val="16"/>
              </w:rPr>
              <w:t>л. до 31.0</w:t>
            </w:r>
            <w:r>
              <w:rPr>
                <w:rFonts w:ascii="GHEA Grapalat" w:hAnsi="GHEA Grapalat"/>
                <w:sz w:val="16"/>
                <w:szCs w:val="16"/>
                <w:lang w:val="en-US"/>
              </w:rPr>
              <w:t>6</w:t>
            </w:r>
            <w:r w:rsidRPr="006910BF">
              <w:rPr>
                <w:rFonts w:ascii="GHEA Grapalat" w:hAnsi="GHEA Grapalat"/>
                <w:sz w:val="16"/>
                <w:szCs w:val="16"/>
              </w:rPr>
              <w:t>.202</w:t>
            </w:r>
            <w:r>
              <w:rPr>
                <w:rFonts w:ascii="GHEA Grapalat" w:hAnsi="GHEA Grapalat"/>
                <w:sz w:val="16"/>
                <w:szCs w:val="16"/>
                <w:lang w:val="en-US"/>
              </w:rPr>
              <w:t>2</w:t>
            </w:r>
            <w:r w:rsidRPr="006910BF">
              <w:rPr>
                <w:rFonts w:ascii="GHEA Grapalat" w:hAnsi="GHEA Grapalat"/>
                <w:sz w:val="16"/>
                <w:szCs w:val="16"/>
              </w:rPr>
              <w:t xml:space="preserve"> г.</w:t>
            </w:r>
          </w:p>
          <w:p w:rsidR="003473DA" w:rsidRPr="003473DA" w:rsidRDefault="003473DA" w:rsidP="003473DA">
            <w:pPr>
              <w:widowControl w:val="0"/>
              <w:ind w:left="113" w:right="113"/>
              <w:jc w:val="center"/>
              <w:rPr>
                <w:rFonts w:ascii="GHEA Grapalat" w:hAnsi="GHEA Grapalat"/>
                <w:sz w:val="16"/>
                <w:szCs w:val="16"/>
                <w:lang w:val="en-US"/>
              </w:rPr>
            </w:pPr>
          </w:p>
          <w:p w:rsidR="00DE5862" w:rsidRPr="003473DA" w:rsidRDefault="00DE5862" w:rsidP="00DE5862">
            <w:pPr>
              <w:widowControl w:val="0"/>
              <w:jc w:val="center"/>
              <w:rPr>
                <w:rFonts w:ascii="Sylfaen" w:hAnsi="Sylfaen"/>
                <w:sz w:val="16"/>
                <w:szCs w:val="16"/>
                <w:lang w:val="en-US"/>
              </w:rPr>
            </w:pPr>
          </w:p>
        </w:tc>
      </w:tr>
      <w:tr w:rsidR="00DE5862" w:rsidRPr="00FE1B3C" w:rsidTr="003473DA">
        <w:trPr>
          <w:trHeight w:val="485"/>
          <w:jc w:val="center"/>
        </w:trPr>
        <w:tc>
          <w:tcPr>
            <w:tcW w:w="1025" w:type="dxa"/>
            <w:vAlign w:val="center"/>
          </w:tcPr>
          <w:p w:rsidR="00DE5862" w:rsidRPr="00E2069D" w:rsidRDefault="00DE5862" w:rsidP="00DE5862">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w:t>
            </w:r>
          </w:p>
        </w:tc>
        <w:tc>
          <w:tcPr>
            <w:tcW w:w="1701" w:type="dxa"/>
            <w:vAlign w:val="center"/>
          </w:tcPr>
          <w:p w:rsidR="00DE5862" w:rsidRPr="003A6EE1" w:rsidRDefault="00DE5862" w:rsidP="00DE5862">
            <w:pPr>
              <w:jc w:val="center"/>
              <w:rPr>
                <w:rFonts w:ascii="GHEA Grapalat" w:hAnsi="GHEA Grapalat"/>
                <w:sz w:val="18"/>
                <w:lang w:val="en-US" w:eastAsia="en-US" w:bidi="ar-SA"/>
              </w:rPr>
            </w:pPr>
            <w:r w:rsidRPr="003A6EE1">
              <w:rPr>
                <w:rFonts w:ascii="GHEA Grapalat" w:hAnsi="GHEA Grapalat"/>
                <w:sz w:val="18"/>
                <w:lang w:val="en-US" w:eastAsia="en-US" w:bidi="ar-SA"/>
              </w:rPr>
              <w:t>09134200</w:t>
            </w:r>
          </w:p>
          <w:p w:rsidR="00DE5862" w:rsidRDefault="00DE5862" w:rsidP="00DE5862">
            <w:pPr>
              <w:jc w:val="center"/>
              <w:rPr>
                <w:rFonts w:ascii="GHEA Grapalat" w:hAnsi="GHEA Grapalat" w:cs="Calibri"/>
                <w:sz w:val="20"/>
                <w:szCs w:val="20"/>
              </w:rPr>
            </w:pPr>
          </w:p>
        </w:tc>
        <w:tc>
          <w:tcPr>
            <w:tcW w:w="1276" w:type="dxa"/>
            <w:vAlign w:val="center"/>
          </w:tcPr>
          <w:p w:rsidR="00DE5862" w:rsidRPr="00627745" w:rsidRDefault="00DE5862" w:rsidP="00DE5862">
            <w:pPr>
              <w:jc w:val="center"/>
              <w:rPr>
                <w:rFonts w:ascii="GHEA Grapalat" w:hAnsi="GHEA Grapalat" w:cs="Calibri"/>
                <w:sz w:val="20"/>
                <w:szCs w:val="20"/>
              </w:rPr>
            </w:pPr>
            <w:r w:rsidRPr="003A6EE1">
              <w:rPr>
                <w:rFonts w:ascii="GHEA Grapalat" w:hAnsi="GHEA Grapalat" w:cs="Calibri"/>
                <w:sz w:val="20"/>
                <w:szCs w:val="20"/>
              </w:rPr>
              <w:t>Дизельное топливо</w:t>
            </w:r>
          </w:p>
        </w:tc>
        <w:tc>
          <w:tcPr>
            <w:tcW w:w="1276" w:type="dxa"/>
            <w:gridSpan w:val="2"/>
            <w:vAlign w:val="center"/>
          </w:tcPr>
          <w:p w:rsidR="00DE5862" w:rsidRPr="00B138F3" w:rsidRDefault="00DE5862" w:rsidP="00DE5862">
            <w:pPr>
              <w:widowControl w:val="0"/>
              <w:jc w:val="center"/>
              <w:rPr>
                <w:rFonts w:ascii="GHEA Grapalat" w:hAnsi="GHEA Grapalat"/>
                <w:sz w:val="16"/>
                <w:szCs w:val="16"/>
              </w:rPr>
            </w:pPr>
          </w:p>
        </w:tc>
        <w:tc>
          <w:tcPr>
            <w:tcW w:w="3544" w:type="dxa"/>
            <w:gridSpan w:val="2"/>
            <w:vAlign w:val="center"/>
          </w:tcPr>
          <w:p w:rsidR="00DE5862" w:rsidRPr="00AA5BD2" w:rsidRDefault="00DE5862" w:rsidP="00DE5862">
            <w:pPr>
              <w:widowControl w:val="0"/>
              <w:spacing w:after="120"/>
              <w:jc w:val="center"/>
              <w:rPr>
                <w:rFonts w:ascii="GHEA Grapalat" w:hAnsi="GHEA Grapalat"/>
                <w:sz w:val="16"/>
                <w:szCs w:val="16"/>
              </w:rPr>
            </w:pPr>
            <w:r w:rsidRPr="00257FC0">
              <w:rPr>
                <w:rFonts w:ascii="GHEA Grapalat" w:hAnsi="GHEA Grapalat"/>
                <w:sz w:val="16"/>
                <w:szCs w:val="16"/>
              </w:rPr>
              <w:t>Дизельное топливо, лето: цетановое число не менее 51, цетановый индекс не менее 46, плотность при 150 ° С при 820–845 кг / м3, содержание серы не более 350 мг / кг, температура воспламенения 550 ° С не менее 0,3% углеродного остатка при 10% остатка, вязкость при 400 ° С от 2,0 до 4,5 мм 2 / с; маркировка и упаковка согласно Правительству РА 2004 «Технический регламент о двигателях внутреннего сгорания», утвержденный Решением № 1592-N от 11 ноября 2007 г. купон</w:t>
            </w:r>
          </w:p>
        </w:tc>
        <w:tc>
          <w:tcPr>
            <w:tcW w:w="961" w:type="dxa"/>
            <w:gridSpan w:val="2"/>
            <w:vAlign w:val="center"/>
          </w:tcPr>
          <w:p w:rsidR="00DE5862" w:rsidRPr="00B138F3" w:rsidRDefault="00DE5862" w:rsidP="00DE5862">
            <w:pPr>
              <w:widowControl w:val="0"/>
              <w:jc w:val="center"/>
              <w:rPr>
                <w:rFonts w:ascii="GHEA Grapalat" w:hAnsi="GHEA Grapalat"/>
                <w:sz w:val="16"/>
                <w:szCs w:val="16"/>
              </w:rPr>
            </w:pPr>
            <w:r w:rsidRPr="00257FC0">
              <w:rPr>
                <w:rFonts w:ascii="GHEA Grapalat" w:hAnsi="GHEA Grapalat"/>
                <w:sz w:val="16"/>
                <w:szCs w:val="16"/>
              </w:rPr>
              <w:t>литр</w:t>
            </w:r>
          </w:p>
        </w:tc>
        <w:tc>
          <w:tcPr>
            <w:tcW w:w="1023" w:type="dxa"/>
            <w:vAlign w:val="center"/>
          </w:tcPr>
          <w:p w:rsidR="00DE5862" w:rsidRPr="00B138F3" w:rsidRDefault="00DE5862" w:rsidP="00DE5862">
            <w:pPr>
              <w:widowControl w:val="0"/>
              <w:jc w:val="center"/>
              <w:rPr>
                <w:rFonts w:ascii="GHEA Grapalat" w:hAnsi="GHEA Grapalat"/>
                <w:sz w:val="16"/>
                <w:szCs w:val="16"/>
              </w:rPr>
            </w:pPr>
          </w:p>
        </w:tc>
        <w:tc>
          <w:tcPr>
            <w:tcW w:w="1201" w:type="dxa"/>
            <w:vAlign w:val="center"/>
          </w:tcPr>
          <w:p w:rsidR="00DE5862" w:rsidRPr="00B138F3" w:rsidRDefault="00DE5862" w:rsidP="00DE5862">
            <w:pPr>
              <w:widowControl w:val="0"/>
              <w:jc w:val="center"/>
              <w:rPr>
                <w:rFonts w:ascii="GHEA Grapalat" w:hAnsi="GHEA Grapalat"/>
                <w:sz w:val="16"/>
                <w:szCs w:val="16"/>
              </w:rPr>
            </w:pPr>
          </w:p>
        </w:tc>
        <w:tc>
          <w:tcPr>
            <w:tcW w:w="784" w:type="dxa"/>
            <w:vAlign w:val="center"/>
          </w:tcPr>
          <w:p w:rsidR="00DE5862" w:rsidRPr="00F2243D" w:rsidRDefault="00DE5862" w:rsidP="00DE5862">
            <w:pPr>
              <w:widowControl w:val="0"/>
              <w:jc w:val="center"/>
              <w:rPr>
                <w:rFonts w:ascii="GHEA Grapalat" w:hAnsi="GHEA Grapalat"/>
                <w:sz w:val="16"/>
                <w:szCs w:val="16"/>
                <w:lang w:val="en-US"/>
              </w:rPr>
            </w:pPr>
            <w:r>
              <w:rPr>
                <w:rFonts w:ascii="GHEA Grapalat" w:hAnsi="GHEA Grapalat"/>
                <w:sz w:val="16"/>
                <w:szCs w:val="16"/>
                <w:lang w:val="en-US"/>
              </w:rPr>
              <w:t>2000</w:t>
            </w:r>
          </w:p>
        </w:tc>
        <w:tc>
          <w:tcPr>
            <w:tcW w:w="1276" w:type="dxa"/>
            <w:vAlign w:val="center"/>
          </w:tcPr>
          <w:p w:rsidR="00DE5862" w:rsidRPr="00B138F3" w:rsidRDefault="00DE5862" w:rsidP="00DE5862">
            <w:pPr>
              <w:widowControl w:val="0"/>
              <w:jc w:val="center"/>
              <w:rPr>
                <w:rFonts w:ascii="GHEA Grapalat" w:hAnsi="GHEA Grapalat"/>
                <w:sz w:val="16"/>
                <w:szCs w:val="16"/>
              </w:rPr>
            </w:pPr>
            <w:r w:rsidRPr="00257FC0">
              <w:rPr>
                <w:rFonts w:ascii="GHEA Grapalat" w:hAnsi="GHEA Grapalat"/>
                <w:sz w:val="16"/>
                <w:szCs w:val="16"/>
              </w:rPr>
              <w:t>г.Ереван, ул.М.Хоренаци</w:t>
            </w:r>
            <w:r w:rsidRPr="00C93CA3">
              <w:rPr>
                <w:rFonts w:ascii="GHEA Grapalat" w:hAnsi="GHEA Grapalat"/>
                <w:sz w:val="16"/>
                <w:szCs w:val="16"/>
              </w:rPr>
              <w:t>.</w:t>
            </w:r>
          </w:p>
        </w:tc>
        <w:tc>
          <w:tcPr>
            <w:tcW w:w="1035" w:type="dxa"/>
            <w:vAlign w:val="center"/>
          </w:tcPr>
          <w:p w:rsidR="00DE5862" w:rsidRPr="00F2243D" w:rsidRDefault="00DE5862" w:rsidP="00DE5862">
            <w:pPr>
              <w:widowControl w:val="0"/>
              <w:jc w:val="center"/>
              <w:rPr>
                <w:rFonts w:ascii="GHEA Grapalat" w:hAnsi="GHEA Grapalat"/>
                <w:sz w:val="16"/>
                <w:szCs w:val="16"/>
                <w:lang w:val="en-US"/>
              </w:rPr>
            </w:pPr>
            <w:r>
              <w:rPr>
                <w:rFonts w:ascii="GHEA Grapalat" w:hAnsi="GHEA Grapalat"/>
                <w:sz w:val="16"/>
                <w:szCs w:val="16"/>
                <w:lang w:val="en-US"/>
              </w:rPr>
              <w:t>2000</w:t>
            </w:r>
          </w:p>
        </w:tc>
        <w:tc>
          <w:tcPr>
            <w:tcW w:w="949" w:type="dxa"/>
            <w:textDirection w:val="btLr"/>
            <w:vAlign w:val="center"/>
          </w:tcPr>
          <w:p w:rsidR="00DE5862" w:rsidRDefault="00A429B9" w:rsidP="00DE5862">
            <w:pPr>
              <w:widowControl w:val="0"/>
              <w:ind w:left="113" w:right="113"/>
              <w:jc w:val="center"/>
              <w:rPr>
                <w:rFonts w:ascii="GHEA Grapalat" w:hAnsi="GHEA Grapalat"/>
                <w:sz w:val="16"/>
                <w:szCs w:val="16"/>
                <w:lang w:val="en-US"/>
              </w:rPr>
            </w:pPr>
            <w:r>
              <w:rPr>
                <w:rFonts w:ascii="GHEA Grapalat" w:hAnsi="GHEA Grapalat"/>
                <w:sz w:val="16"/>
                <w:szCs w:val="16"/>
                <w:lang w:val="en-US"/>
              </w:rPr>
              <w:t>1</w:t>
            </w:r>
            <w:r w:rsidR="00DE5862" w:rsidRPr="00A429B9">
              <w:rPr>
                <w:rFonts w:ascii="GHEA Grapalat" w:hAnsi="GHEA Grapalat"/>
                <w:sz w:val="16"/>
                <w:szCs w:val="16"/>
              </w:rPr>
              <w:t xml:space="preserve">000 </w:t>
            </w:r>
            <w:r w:rsidR="00DE5862" w:rsidRPr="006910BF">
              <w:rPr>
                <w:rFonts w:ascii="GHEA Grapalat" w:hAnsi="GHEA Grapalat"/>
                <w:sz w:val="16"/>
                <w:szCs w:val="16"/>
              </w:rPr>
              <w:t>л. до 31.0</w:t>
            </w:r>
            <w:r>
              <w:rPr>
                <w:rFonts w:ascii="GHEA Grapalat" w:hAnsi="GHEA Grapalat"/>
                <w:sz w:val="16"/>
                <w:szCs w:val="16"/>
                <w:lang w:val="en-US"/>
              </w:rPr>
              <w:t>3</w:t>
            </w:r>
            <w:r w:rsidRPr="00A429B9">
              <w:rPr>
                <w:rFonts w:ascii="GHEA Grapalat" w:hAnsi="GHEA Grapalat"/>
                <w:sz w:val="16"/>
                <w:szCs w:val="16"/>
              </w:rPr>
              <w:t>.</w:t>
            </w:r>
            <w:r w:rsidR="00DE5862" w:rsidRPr="006910BF">
              <w:rPr>
                <w:rFonts w:ascii="GHEA Grapalat" w:hAnsi="GHEA Grapalat"/>
                <w:sz w:val="16"/>
                <w:szCs w:val="16"/>
              </w:rPr>
              <w:t>.202</w:t>
            </w:r>
            <w:r w:rsidR="00DE5862" w:rsidRPr="00A429B9">
              <w:rPr>
                <w:rFonts w:ascii="GHEA Grapalat" w:hAnsi="GHEA Grapalat"/>
                <w:sz w:val="16"/>
                <w:szCs w:val="16"/>
              </w:rPr>
              <w:t>2</w:t>
            </w:r>
            <w:r w:rsidR="00DE5862" w:rsidRPr="006910BF">
              <w:rPr>
                <w:rFonts w:ascii="GHEA Grapalat" w:hAnsi="GHEA Grapalat"/>
                <w:sz w:val="16"/>
                <w:szCs w:val="16"/>
              </w:rPr>
              <w:t xml:space="preserve"> г.</w:t>
            </w:r>
          </w:p>
          <w:p w:rsidR="00A429B9" w:rsidRPr="006910BF" w:rsidRDefault="00A429B9" w:rsidP="00A429B9">
            <w:pPr>
              <w:widowControl w:val="0"/>
              <w:ind w:left="113" w:right="113"/>
              <w:jc w:val="center"/>
              <w:rPr>
                <w:rFonts w:ascii="GHEA Grapalat" w:hAnsi="GHEA Grapalat"/>
                <w:sz w:val="16"/>
                <w:szCs w:val="16"/>
              </w:rPr>
            </w:pPr>
            <w:r>
              <w:rPr>
                <w:rFonts w:ascii="GHEA Grapalat" w:hAnsi="GHEA Grapalat"/>
                <w:sz w:val="16"/>
                <w:szCs w:val="16"/>
                <w:lang w:val="en-US"/>
              </w:rPr>
              <w:t>1</w:t>
            </w:r>
            <w:r w:rsidRPr="00A429B9">
              <w:rPr>
                <w:rFonts w:ascii="GHEA Grapalat" w:hAnsi="GHEA Grapalat"/>
                <w:sz w:val="16"/>
                <w:szCs w:val="16"/>
              </w:rPr>
              <w:t xml:space="preserve">000 </w:t>
            </w:r>
            <w:r w:rsidRPr="006910BF">
              <w:rPr>
                <w:rFonts w:ascii="GHEA Grapalat" w:hAnsi="GHEA Grapalat"/>
                <w:sz w:val="16"/>
                <w:szCs w:val="16"/>
              </w:rPr>
              <w:t>л. до 31.</w:t>
            </w:r>
            <w:r>
              <w:rPr>
                <w:rFonts w:ascii="GHEA Grapalat" w:hAnsi="GHEA Grapalat"/>
                <w:sz w:val="16"/>
                <w:szCs w:val="16"/>
                <w:lang w:val="en-US"/>
              </w:rPr>
              <w:t>06</w:t>
            </w:r>
            <w:r w:rsidRPr="006910BF">
              <w:rPr>
                <w:rFonts w:ascii="GHEA Grapalat" w:hAnsi="GHEA Grapalat"/>
                <w:sz w:val="16"/>
                <w:szCs w:val="16"/>
              </w:rPr>
              <w:t>.202</w:t>
            </w:r>
            <w:r w:rsidRPr="00A429B9">
              <w:rPr>
                <w:rFonts w:ascii="GHEA Grapalat" w:hAnsi="GHEA Grapalat"/>
                <w:sz w:val="16"/>
                <w:szCs w:val="16"/>
              </w:rPr>
              <w:t>2</w:t>
            </w:r>
            <w:r w:rsidRPr="006910BF">
              <w:rPr>
                <w:rFonts w:ascii="GHEA Grapalat" w:hAnsi="GHEA Grapalat"/>
                <w:sz w:val="16"/>
                <w:szCs w:val="16"/>
              </w:rPr>
              <w:t xml:space="preserve"> г.</w:t>
            </w:r>
          </w:p>
          <w:p w:rsidR="00A429B9" w:rsidRPr="00A429B9" w:rsidRDefault="00A429B9" w:rsidP="00DE5862">
            <w:pPr>
              <w:widowControl w:val="0"/>
              <w:ind w:left="113" w:right="113"/>
              <w:jc w:val="center"/>
              <w:rPr>
                <w:rFonts w:ascii="GHEA Grapalat" w:hAnsi="GHEA Grapalat"/>
                <w:sz w:val="16"/>
                <w:szCs w:val="16"/>
                <w:lang w:val="en-US"/>
              </w:rPr>
            </w:pPr>
          </w:p>
          <w:p w:rsidR="00DE5862" w:rsidRPr="00B138F3" w:rsidRDefault="00DE5862" w:rsidP="00DE5862">
            <w:pPr>
              <w:widowControl w:val="0"/>
              <w:ind w:left="113" w:right="113"/>
              <w:jc w:val="center"/>
              <w:rPr>
                <w:rFonts w:ascii="GHEA Grapalat" w:hAnsi="GHEA Grapalat"/>
                <w:sz w:val="16"/>
                <w:szCs w:val="16"/>
              </w:rPr>
            </w:pPr>
          </w:p>
        </w:tc>
      </w:tr>
      <w:tr w:rsidR="00B138F3" w:rsidRPr="00B138F3" w:rsidTr="003473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7"/>
          <w:wAfter w:w="6388" w:type="dxa"/>
          <w:trHeight w:val="159"/>
          <w:jc w:val="center"/>
        </w:trPr>
        <w:tc>
          <w:tcPr>
            <w:tcW w:w="4597" w:type="dxa"/>
            <w:gridSpan w:val="4"/>
          </w:tcPr>
          <w:p w:rsidR="004E087C" w:rsidRPr="004E087C" w:rsidRDefault="004E087C" w:rsidP="00B46D58">
            <w:pPr>
              <w:widowControl w:val="0"/>
              <w:jc w:val="center"/>
              <w:rPr>
                <w:rFonts w:ascii="GHEA Grapalat" w:hAnsi="GHEA Grapalat"/>
                <w:b/>
              </w:rPr>
            </w:pPr>
          </w:p>
          <w:p w:rsidR="004E087C" w:rsidRPr="004E087C" w:rsidRDefault="004E087C" w:rsidP="00B46D58">
            <w:pPr>
              <w:widowControl w:val="0"/>
              <w:jc w:val="center"/>
              <w:rPr>
                <w:rFonts w:ascii="GHEA Grapalat" w:hAnsi="GHEA Grapalat"/>
                <w:b/>
              </w:rPr>
            </w:pPr>
          </w:p>
          <w:p w:rsidR="004E087C" w:rsidRPr="004E087C" w:rsidRDefault="004E087C" w:rsidP="00B46D58">
            <w:pPr>
              <w:widowControl w:val="0"/>
              <w:jc w:val="center"/>
              <w:rPr>
                <w:rFonts w:ascii="GHEA Grapalat" w:hAnsi="GHEA Grapalat"/>
                <w:b/>
              </w:rPr>
            </w:pPr>
          </w:p>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A429B9" w:rsidRDefault="00AB4EAB" w:rsidP="00B46D58">
            <w:pPr>
              <w:widowControl w:val="0"/>
              <w:jc w:val="center"/>
              <w:rPr>
                <w:rFonts w:ascii="GHEA Grapalat" w:hAnsi="GHEA Grapalat"/>
              </w:rPr>
            </w:pPr>
            <w:r w:rsidRPr="00A429B9">
              <w:rPr>
                <w:rFonts w:ascii="GHEA Grapalat" w:hAnsi="GHEA Grapalat"/>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71" w:type="dxa"/>
            <w:gridSpan w:val="2"/>
          </w:tcPr>
          <w:p w:rsidR="00071D1C" w:rsidRPr="00B138F3" w:rsidRDefault="00071D1C" w:rsidP="00B46D58">
            <w:pPr>
              <w:widowControl w:val="0"/>
              <w:jc w:val="center"/>
              <w:rPr>
                <w:rFonts w:ascii="GHEA Grapalat" w:hAnsi="GHEA Grapalat"/>
              </w:rPr>
            </w:pPr>
          </w:p>
        </w:tc>
        <w:tc>
          <w:tcPr>
            <w:tcW w:w="4295" w:type="dxa"/>
            <w:gridSpan w:val="2"/>
          </w:tcPr>
          <w:p w:rsidR="004E087C" w:rsidRPr="00A429B9" w:rsidRDefault="004E087C" w:rsidP="00B46D58">
            <w:pPr>
              <w:widowControl w:val="0"/>
              <w:jc w:val="center"/>
              <w:rPr>
                <w:rFonts w:ascii="GHEA Grapalat" w:hAnsi="GHEA Grapalat"/>
                <w:b/>
              </w:rPr>
            </w:pPr>
          </w:p>
          <w:p w:rsidR="004E087C" w:rsidRPr="00A429B9" w:rsidRDefault="004E087C" w:rsidP="00B46D58">
            <w:pPr>
              <w:widowControl w:val="0"/>
              <w:jc w:val="center"/>
              <w:rPr>
                <w:rFonts w:ascii="GHEA Grapalat" w:hAnsi="GHEA Grapalat"/>
                <w:b/>
              </w:rPr>
            </w:pPr>
          </w:p>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A429B9" w:rsidRDefault="00AB4EAB" w:rsidP="00B46D58">
            <w:pPr>
              <w:widowControl w:val="0"/>
              <w:jc w:val="center"/>
              <w:rPr>
                <w:rFonts w:ascii="GHEA Grapalat" w:hAnsi="GHEA Grapalat"/>
              </w:rPr>
            </w:pPr>
            <w:r w:rsidRPr="00A429B9">
              <w:rPr>
                <w:rFonts w:ascii="GHEA Grapalat" w:hAnsi="GHEA Grapalat"/>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4E087C">
        <w:rPr>
          <w:rFonts w:ascii="GHEA Grapalat" w:hAnsi="GHEA Grapalat"/>
          <w:i/>
        </w:rPr>
        <w:t>IKVCIK-GHAPDzB-22/0</w:t>
      </w:r>
      <w:r w:rsidR="00E5289A" w:rsidRPr="00E5289A">
        <w:rPr>
          <w:rFonts w:ascii="GHEA Grapalat" w:hAnsi="GHEA Grapalat"/>
          <w:i/>
        </w:rPr>
        <w:t>5</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01D7C" w:rsidRPr="00101D7C">
        <w:rPr>
          <w:rFonts w:ascii="GHEA Grapalat" w:hAnsi="GHEA Grapalat"/>
          <w:i/>
        </w:rPr>
        <w:t>2022</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7"/>
        <w:t>*</w:t>
      </w:r>
    </w:p>
    <w:p w:rsidR="00071D1C" w:rsidRPr="00B138F3" w:rsidRDefault="006B09AA" w:rsidP="00B46D58">
      <w:pPr>
        <w:widowControl w:val="0"/>
        <w:spacing w:after="160"/>
        <w:jc w:val="right"/>
        <w:rPr>
          <w:rFonts w:ascii="GHEA Grapalat" w:hAnsi="GHEA Grapalat"/>
        </w:rPr>
      </w:pPr>
      <w:r>
        <w:rPr>
          <w:rFonts w:ascii="GHEA Grapalat" w:hAnsi="GHEA Grapalat"/>
          <w:lang w:val="en-US"/>
        </w:rPr>
        <w:t xml:space="preserve">             </w:t>
      </w:r>
      <w:r w:rsidR="00071D1C" w:rsidRPr="00B138F3">
        <w:rPr>
          <w:rFonts w:ascii="GHEA Grapalat" w:hAnsi="GHEA Grapalat"/>
        </w:rPr>
        <w:t>Драмов РА</w:t>
      </w:r>
    </w:p>
    <w:tbl>
      <w:tblPr>
        <w:tblW w:w="15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935"/>
        <w:gridCol w:w="1054"/>
        <w:gridCol w:w="664"/>
        <w:gridCol w:w="96"/>
        <w:gridCol w:w="954"/>
        <w:gridCol w:w="970"/>
        <w:gridCol w:w="683"/>
        <w:gridCol w:w="830"/>
        <w:gridCol w:w="648"/>
        <w:gridCol w:w="258"/>
        <w:gridCol w:w="487"/>
        <w:gridCol w:w="691"/>
        <w:gridCol w:w="813"/>
        <w:gridCol w:w="865"/>
        <w:gridCol w:w="845"/>
        <w:gridCol w:w="948"/>
        <w:gridCol w:w="847"/>
        <w:gridCol w:w="780"/>
      </w:tblGrid>
      <w:tr w:rsidR="00B138F3" w:rsidRPr="00B138F3" w:rsidTr="003473DA">
        <w:trPr>
          <w:trHeight w:val="305"/>
          <w:jc w:val="center"/>
        </w:trPr>
        <w:tc>
          <w:tcPr>
            <w:tcW w:w="15915"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473DA">
        <w:trPr>
          <w:trHeight w:val="747"/>
          <w:jc w:val="center"/>
        </w:trPr>
        <w:tc>
          <w:tcPr>
            <w:tcW w:w="154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3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18"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15" w:type="dxa"/>
            <w:gridSpan w:val="15"/>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6B09AA">
              <w:rPr>
                <w:rFonts w:ascii="GHEA Grapalat" w:hAnsi="GHEA Grapalat"/>
                <w:sz w:val="16"/>
                <w:szCs w:val="16"/>
              </w:rPr>
              <w:t>22</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8"/>
              <w:t>**</w:t>
            </w:r>
          </w:p>
        </w:tc>
      </w:tr>
      <w:tr w:rsidR="006B09AA" w:rsidRPr="00B138F3" w:rsidTr="003473DA">
        <w:trPr>
          <w:trHeight w:val="594"/>
          <w:jc w:val="center"/>
        </w:trPr>
        <w:tc>
          <w:tcPr>
            <w:tcW w:w="1547" w:type="dxa"/>
          </w:tcPr>
          <w:p w:rsidR="00071D1C" w:rsidRPr="00B138F3" w:rsidRDefault="00071D1C" w:rsidP="00B46D58">
            <w:pPr>
              <w:widowControl w:val="0"/>
              <w:jc w:val="center"/>
              <w:rPr>
                <w:rFonts w:ascii="GHEA Grapalat" w:hAnsi="GHEA Grapalat"/>
                <w:sz w:val="16"/>
                <w:szCs w:val="16"/>
              </w:rPr>
            </w:pPr>
          </w:p>
        </w:tc>
        <w:tc>
          <w:tcPr>
            <w:tcW w:w="1935" w:type="dxa"/>
          </w:tcPr>
          <w:p w:rsidR="00071D1C" w:rsidRPr="00B138F3" w:rsidRDefault="00071D1C" w:rsidP="00B46D58">
            <w:pPr>
              <w:widowControl w:val="0"/>
              <w:jc w:val="center"/>
              <w:rPr>
                <w:rFonts w:ascii="GHEA Grapalat" w:hAnsi="GHEA Grapalat"/>
                <w:sz w:val="16"/>
                <w:szCs w:val="16"/>
              </w:rPr>
            </w:pPr>
          </w:p>
        </w:tc>
        <w:tc>
          <w:tcPr>
            <w:tcW w:w="1718" w:type="dxa"/>
            <w:gridSpan w:val="2"/>
          </w:tcPr>
          <w:p w:rsidR="00071D1C" w:rsidRPr="00B138F3" w:rsidRDefault="00071D1C" w:rsidP="00B46D58">
            <w:pPr>
              <w:widowControl w:val="0"/>
              <w:jc w:val="center"/>
              <w:rPr>
                <w:rFonts w:ascii="GHEA Grapalat" w:hAnsi="GHEA Grapalat"/>
                <w:sz w:val="16"/>
                <w:szCs w:val="16"/>
              </w:rPr>
            </w:pPr>
          </w:p>
        </w:tc>
        <w:tc>
          <w:tcPr>
            <w:tcW w:w="1050"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45"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0" w:type="dxa"/>
            <w:vAlign w:val="center"/>
          </w:tcPr>
          <w:p w:rsidR="00071D1C" w:rsidRPr="006B09AA"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3473DA" w:rsidRPr="00B138F3" w:rsidTr="003473DA">
        <w:trPr>
          <w:trHeight w:val="404"/>
          <w:jc w:val="center"/>
        </w:trPr>
        <w:tc>
          <w:tcPr>
            <w:tcW w:w="1547" w:type="dxa"/>
          </w:tcPr>
          <w:p w:rsidR="003473DA" w:rsidRPr="00B138F3" w:rsidRDefault="003473DA" w:rsidP="00D7309C">
            <w:pPr>
              <w:widowControl w:val="0"/>
              <w:jc w:val="center"/>
              <w:rPr>
                <w:rFonts w:ascii="GHEA Grapalat" w:hAnsi="GHEA Grapalat"/>
                <w:sz w:val="16"/>
                <w:szCs w:val="16"/>
              </w:rPr>
            </w:pPr>
            <w:r>
              <w:rPr>
                <w:rFonts w:ascii="GHEA Grapalat" w:hAnsi="GHEA Grapalat"/>
                <w:sz w:val="16"/>
                <w:szCs w:val="16"/>
              </w:rPr>
              <w:t>1</w:t>
            </w:r>
          </w:p>
        </w:tc>
        <w:tc>
          <w:tcPr>
            <w:tcW w:w="1935" w:type="dxa"/>
            <w:vAlign w:val="center"/>
          </w:tcPr>
          <w:p w:rsidR="003473DA" w:rsidRPr="005675DA" w:rsidRDefault="003473DA" w:rsidP="00732D2B">
            <w:pPr>
              <w:widowControl w:val="0"/>
              <w:spacing w:after="120"/>
              <w:jc w:val="center"/>
              <w:rPr>
                <w:rFonts w:ascii="GHEA Grapalat" w:hAnsi="GHEA Grapalat"/>
                <w:sz w:val="16"/>
                <w:szCs w:val="16"/>
                <w:lang w:val="en-US"/>
              </w:rPr>
            </w:pPr>
            <w:r w:rsidRPr="0024274F">
              <w:rPr>
                <w:rFonts w:ascii="GHEA Grapalat" w:hAnsi="GHEA Grapalat"/>
                <w:sz w:val="16"/>
                <w:szCs w:val="16"/>
              </w:rPr>
              <w:t>09132100</w:t>
            </w:r>
          </w:p>
        </w:tc>
        <w:tc>
          <w:tcPr>
            <w:tcW w:w="1718" w:type="dxa"/>
            <w:gridSpan w:val="2"/>
            <w:vAlign w:val="center"/>
          </w:tcPr>
          <w:p w:rsidR="003473DA" w:rsidRPr="0024274F" w:rsidRDefault="003473DA" w:rsidP="00732D2B">
            <w:pPr>
              <w:widowControl w:val="0"/>
              <w:spacing w:after="120"/>
              <w:jc w:val="center"/>
              <w:rPr>
                <w:rFonts w:ascii="GHEA Grapalat" w:hAnsi="GHEA Grapalat"/>
                <w:sz w:val="16"/>
                <w:szCs w:val="16"/>
              </w:rPr>
            </w:pPr>
            <w:r w:rsidRPr="00BD62C8">
              <w:rPr>
                <w:rFonts w:ascii="GHEA Grapalat" w:hAnsi="GHEA Grapalat"/>
                <w:sz w:val="16"/>
                <w:szCs w:val="16"/>
              </w:rPr>
              <w:t>Бензин, регуляр</w:t>
            </w:r>
          </w:p>
        </w:tc>
        <w:tc>
          <w:tcPr>
            <w:tcW w:w="1050" w:type="dxa"/>
            <w:gridSpan w:val="2"/>
            <w:vAlign w:val="center"/>
          </w:tcPr>
          <w:p w:rsidR="003473DA" w:rsidRPr="00B138F3" w:rsidRDefault="003473DA" w:rsidP="00732D2B">
            <w:pPr>
              <w:widowControl w:val="0"/>
              <w:jc w:val="center"/>
              <w:rPr>
                <w:rFonts w:ascii="GHEA Grapalat" w:hAnsi="GHEA Grapalat"/>
                <w:sz w:val="16"/>
                <w:szCs w:val="16"/>
              </w:rPr>
            </w:pPr>
            <w:r w:rsidRPr="00B138F3">
              <w:rPr>
                <w:rFonts w:ascii="GHEA Grapalat" w:hAnsi="GHEA Grapalat"/>
                <w:sz w:val="16"/>
                <w:szCs w:val="16"/>
              </w:rPr>
              <w:t>... %</w:t>
            </w:r>
          </w:p>
        </w:tc>
        <w:tc>
          <w:tcPr>
            <w:tcW w:w="970" w:type="dxa"/>
            <w:vAlign w:val="center"/>
          </w:tcPr>
          <w:p w:rsidR="003473DA" w:rsidRPr="00B138F3" w:rsidRDefault="003473DA" w:rsidP="00732D2B">
            <w:pPr>
              <w:widowControl w:val="0"/>
              <w:jc w:val="center"/>
              <w:rPr>
                <w:rFonts w:ascii="GHEA Grapalat" w:hAnsi="GHEA Grapalat"/>
                <w:sz w:val="16"/>
                <w:szCs w:val="16"/>
              </w:rPr>
            </w:pPr>
            <w:r>
              <w:rPr>
                <w:rFonts w:ascii="GHEA Grapalat" w:hAnsi="GHEA Grapalat"/>
                <w:sz w:val="16"/>
                <w:szCs w:val="16"/>
                <w:lang w:val="en-US"/>
              </w:rPr>
              <w:t>50</w:t>
            </w:r>
            <w:r w:rsidRPr="00B138F3">
              <w:rPr>
                <w:rFonts w:ascii="GHEA Grapalat" w:hAnsi="GHEA Grapalat"/>
                <w:sz w:val="16"/>
                <w:szCs w:val="16"/>
              </w:rPr>
              <w:t xml:space="preserve"> %</w:t>
            </w:r>
          </w:p>
        </w:tc>
        <w:tc>
          <w:tcPr>
            <w:tcW w:w="683" w:type="dxa"/>
            <w:vAlign w:val="center"/>
          </w:tcPr>
          <w:p w:rsidR="003473DA" w:rsidRPr="00B138F3" w:rsidRDefault="003473DA" w:rsidP="00732D2B">
            <w:pPr>
              <w:widowControl w:val="0"/>
              <w:jc w:val="center"/>
              <w:rPr>
                <w:rFonts w:ascii="GHEA Grapalat" w:hAnsi="GHEA Grapalat" w:cs="Arial"/>
                <w:sz w:val="16"/>
                <w:szCs w:val="16"/>
              </w:rPr>
            </w:pPr>
            <w:r>
              <w:rPr>
                <w:rFonts w:ascii="GHEA Grapalat" w:hAnsi="GHEA Grapalat"/>
                <w:sz w:val="16"/>
                <w:szCs w:val="16"/>
                <w:lang w:val="en-US"/>
              </w:rPr>
              <w:t>50</w:t>
            </w:r>
            <w:r w:rsidRPr="00B138F3">
              <w:rPr>
                <w:rFonts w:ascii="GHEA Grapalat" w:hAnsi="GHEA Grapalat"/>
                <w:sz w:val="16"/>
                <w:szCs w:val="16"/>
              </w:rPr>
              <w:t xml:space="preserve"> %</w:t>
            </w:r>
          </w:p>
        </w:tc>
        <w:tc>
          <w:tcPr>
            <w:tcW w:w="830" w:type="dxa"/>
            <w:vAlign w:val="center"/>
          </w:tcPr>
          <w:p w:rsidR="003473DA" w:rsidRPr="00B138F3" w:rsidRDefault="003473DA" w:rsidP="00732D2B">
            <w:pPr>
              <w:widowControl w:val="0"/>
              <w:jc w:val="center"/>
              <w:rPr>
                <w:rFonts w:ascii="GHEA Grapalat" w:hAnsi="GHEA Grapalat" w:cs="Arial"/>
                <w:sz w:val="16"/>
                <w:szCs w:val="16"/>
              </w:rPr>
            </w:pPr>
            <w:r>
              <w:rPr>
                <w:rFonts w:ascii="GHEA Grapalat" w:hAnsi="GHEA Grapalat"/>
                <w:sz w:val="16"/>
                <w:szCs w:val="16"/>
                <w:lang w:val="en-US"/>
              </w:rPr>
              <w:t>50</w:t>
            </w:r>
            <w:r w:rsidRPr="00B138F3">
              <w:rPr>
                <w:rFonts w:ascii="GHEA Grapalat" w:hAnsi="GHEA Grapalat"/>
                <w:sz w:val="16"/>
                <w:szCs w:val="16"/>
              </w:rPr>
              <w:t>%</w:t>
            </w:r>
          </w:p>
        </w:tc>
        <w:tc>
          <w:tcPr>
            <w:tcW w:w="648" w:type="dxa"/>
            <w:vAlign w:val="center"/>
          </w:tcPr>
          <w:p w:rsidR="003473DA" w:rsidRPr="00B138F3" w:rsidRDefault="003473DA" w:rsidP="00732D2B">
            <w:pPr>
              <w:widowControl w:val="0"/>
              <w:jc w:val="center"/>
              <w:rPr>
                <w:rFonts w:ascii="GHEA Grapalat" w:hAnsi="GHEA Grapalat" w:cs="Arial"/>
                <w:sz w:val="16"/>
                <w:szCs w:val="16"/>
              </w:rPr>
            </w:pPr>
            <w:r>
              <w:rPr>
                <w:rFonts w:ascii="GHEA Grapalat" w:hAnsi="GHEA Grapalat"/>
                <w:sz w:val="16"/>
                <w:szCs w:val="16"/>
                <w:lang w:val="en-US"/>
              </w:rPr>
              <w:t>50</w:t>
            </w:r>
            <w:r w:rsidRPr="00B138F3">
              <w:rPr>
                <w:rFonts w:ascii="GHEA Grapalat" w:hAnsi="GHEA Grapalat"/>
                <w:sz w:val="16"/>
                <w:szCs w:val="16"/>
              </w:rPr>
              <w:t xml:space="preserve"> %</w:t>
            </w:r>
          </w:p>
        </w:tc>
        <w:tc>
          <w:tcPr>
            <w:tcW w:w="745" w:type="dxa"/>
            <w:gridSpan w:val="2"/>
            <w:vAlign w:val="center"/>
          </w:tcPr>
          <w:p w:rsidR="003473DA" w:rsidRPr="00B138F3" w:rsidRDefault="003473DA" w:rsidP="00732D2B">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691"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13"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65"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45"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948"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47"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780"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r>
      <w:tr w:rsidR="003473DA" w:rsidRPr="00B138F3" w:rsidTr="003473DA">
        <w:trPr>
          <w:trHeight w:val="404"/>
          <w:jc w:val="center"/>
        </w:trPr>
        <w:tc>
          <w:tcPr>
            <w:tcW w:w="1547" w:type="dxa"/>
          </w:tcPr>
          <w:p w:rsidR="003473DA" w:rsidRPr="00B138F3" w:rsidRDefault="003473DA" w:rsidP="00982081">
            <w:pPr>
              <w:widowControl w:val="0"/>
              <w:jc w:val="center"/>
              <w:rPr>
                <w:rFonts w:ascii="GHEA Grapalat" w:hAnsi="GHEA Grapalat"/>
                <w:sz w:val="16"/>
                <w:szCs w:val="16"/>
              </w:rPr>
            </w:pPr>
            <w:r>
              <w:rPr>
                <w:rFonts w:ascii="GHEA Grapalat" w:hAnsi="GHEA Grapalat"/>
                <w:sz w:val="16"/>
                <w:szCs w:val="16"/>
              </w:rPr>
              <w:t>2</w:t>
            </w:r>
          </w:p>
        </w:tc>
        <w:tc>
          <w:tcPr>
            <w:tcW w:w="1935" w:type="dxa"/>
            <w:vAlign w:val="center"/>
          </w:tcPr>
          <w:p w:rsidR="003473DA" w:rsidRPr="003A6EE1" w:rsidRDefault="003473DA" w:rsidP="00732D2B">
            <w:pPr>
              <w:jc w:val="center"/>
              <w:rPr>
                <w:rFonts w:ascii="GHEA Grapalat" w:hAnsi="GHEA Grapalat"/>
                <w:sz w:val="18"/>
                <w:lang w:val="en-US" w:eastAsia="en-US" w:bidi="ar-SA"/>
              </w:rPr>
            </w:pPr>
            <w:r w:rsidRPr="003A6EE1">
              <w:rPr>
                <w:rFonts w:ascii="GHEA Grapalat" w:hAnsi="GHEA Grapalat"/>
                <w:sz w:val="18"/>
                <w:lang w:val="en-US" w:eastAsia="en-US" w:bidi="ar-SA"/>
              </w:rPr>
              <w:t>09134200</w:t>
            </w:r>
          </w:p>
          <w:p w:rsidR="003473DA" w:rsidRDefault="003473DA" w:rsidP="00732D2B">
            <w:pPr>
              <w:jc w:val="center"/>
              <w:rPr>
                <w:rFonts w:ascii="GHEA Grapalat" w:hAnsi="GHEA Grapalat" w:cs="Calibri"/>
                <w:sz w:val="20"/>
                <w:szCs w:val="20"/>
              </w:rPr>
            </w:pPr>
          </w:p>
        </w:tc>
        <w:tc>
          <w:tcPr>
            <w:tcW w:w="1718" w:type="dxa"/>
            <w:gridSpan w:val="2"/>
            <w:vAlign w:val="center"/>
          </w:tcPr>
          <w:p w:rsidR="003473DA" w:rsidRPr="00627745" w:rsidRDefault="003473DA" w:rsidP="00732D2B">
            <w:pPr>
              <w:jc w:val="center"/>
              <w:rPr>
                <w:rFonts w:ascii="GHEA Grapalat" w:hAnsi="GHEA Grapalat" w:cs="Calibri"/>
                <w:sz w:val="20"/>
                <w:szCs w:val="20"/>
              </w:rPr>
            </w:pPr>
            <w:r w:rsidRPr="003A6EE1">
              <w:rPr>
                <w:rFonts w:ascii="GHEA Grapalat" w:hAnsi="GHEA Grapalat" w:cs="Calibri"/>
                <w:sz w:val="20"/>
                <w:szCs w:val="20"/>
              </w:rPr>
              <w:t>Дизельное топливо</w:t>
            </w:r>
          </w:p>
        </w:tc>
        <w:tc>
          <w:tcPr>
            <w:tcW w:w="1050" w:type="dxa"/>
            <w:gridSpan w:val="2"/>
            <w:vAlign w:val="center"/>
          </w:tcPr>
          <w:p w:rsidR="003473DA" w:rsidRDefault="003473DA" w:rsidP="00732D2B">
            <w:pPr>
              <w:jc w:val="center"/>
            </w:pPr>
            <w:r w:rsidRPr="004A08E6">
              <w:rPr>
                <w:rFonts w:ascii="GHEA Grapalat" w:hAnsi="GHEA Grapalat"/>
                <w:sz w:val="16"/>
                <w:szCs w:val="16"/>
              </w:rPr>
              <w:t>... %</w:t>
            </w:r>
          </w:p>
        </w:tc>
        <w:tc>
          <w:tcPr>
            <w:tcW w:w="970" w:type="dxa"/>
            <w:vAlign w:val="center"/>
          </w:tcPr>
          <w:p w:rsidR="003473DA" w:rsidRDefault="003473DA" w:rsidP="00732D2B">
            <w:pPr>
              <w:jc w:val="center"/>
            </w:pPr>
            <w:r w:rsidRPr="004A08E6">
              <w:rPr>
                <w:rFonts w:ascii="GHEA Grapalat" w:hAnsi="GHEA Grapalat"/>
                <w:sz w:val="16"/>
                <w:szCs w:val="16"/>
              </w:rPr>
              <w:t>... %</w:t>
            </w:r>
          </w:p>
        </w:tc>
        <w:tc>
          <w:tcPr>
            <w:tcW w:w="683" w:type="dxa"/>
            <w:vAlign w:val="center"/>
          </w:tcPr>
          <w:p w:rsidR="003473DA" w:rsidRDefault="003473DA" w:rsidP="00732D2B">
            <w:pPr>
              <w:jc w:val="center"/>
            </w:pPr>
            <w:r w:rsidRPr="004A08E6">
              <w:rPr>
                <w:rFonts w:ascii="GHEA Grapalat" w:hAnsi="GHEA Grapalat"/>
                <w:sz w:val="16"/>
                <w:szCs w:val="16"/>
              </w:rPr>
              <w:t>... %</w:t>
            </w:r>
          </w:p>
        </w:tc>
        <w:tc>
          <w:tcPr>
            <w:tcW w:w="830" w:type="dxa"/>
            <w:vAlign w:val="center"/>
          </w:tcPr>
          <w:p w:rsidR="003473DA" w:rsidRDefault="003473DA" w:rsidP="00732D2B">
            <w:pPr>
              <w:jc w:val="center"/>
            </w:pPr>
            <w:r>
              <w:rPr>
                <w:rFonts w:ascii="GHEA Grapalat" w:hAnsi="GHEA Grapalat"/>
                <w:sz w:val="16"/>
                <w:szCs w:val="16"/>
                <w:lang w:val="en-US"/>
              </w:rPr>
              <w:t>50</w:t>
            </w:r>
            <w:r w:rsidRPr="00840340">
              <w:rPr>
                <w:rFonts w:ascii="GHEA Grapalat" w:hAnsi="GHEA Grapalat"/>
                <w:sz w:val="16"/>
                <w:szCs w:val="16"/>
              </w:rPr>
              <w:t xml:space="preserve"> %</w:t>
            </w:r>
          </w:p>
        </w:tc>
        <w:tc>
          <w:tcPr>
            <w:tcW w:w="648" w:type="dxa"/>
            <w:vAlign w:val="center"/>
          </w:tcPr>
          <w:p w:rsidR="003473DA" w:rsidRDefault="003473DA" w:rsidP="00732D2B">
            <w:pPr>
              <w:jc w:val="center"/>
            </w:pPr>
            <w:r>
              <w:rPr>
                <w:rFonts w:ascii="GHEA Grapalat" w:hAnsi="GHEA Grapalat"/>
                <w:sz w:val="16"/>
                <w:szCs w:val="16"/>
                <w:lang w:val="en-US"/>
              </w:rPr>
              <w:t>50</w:t>
            </w:r>
            <w:r w:rsidRPr="00840340">
              <w:rPr>
                <w:rFonts w:ascii="GHEA Grapalat" w:hAnsi="GHEA Grapalat"/>
                <w:sz w:val="16"/>
                <w:szCs w:val="16"/>
              </w:rPr>
              <w:t xml:space="preserve"> %</w:t>
            </w:r>
          </w:p>
        </w:tc>
        <w:tc>
          <w:tcPr>
            <w:tcW w:w="745" w:type="dxa"/>
            <w:gridSpan w:val="2"/>
            <w:vAlign w:val="center"/>
          </w:tcPr>
          <w:p w:rsidR="003473DA" w:rsidRDefault="003473DA" w:rsidP="00732D2B">
            <w:pPr>
              <w:jc w:val="center"/>
            </w:pPr>
            <w:r>
              <w:rPr>
                <w:rFonts w:ascii="GHEA Grapalat" w:hAnsi="GHEA Grapalat"/>
                <w:sz w:val="16"/>
                <w:szCs w:val="16"/>
                <w:lang w:val="en-US"/>
              </w:rPr>
              <w:t>100</w:t>
            </w:r>
            <w:r w:rsidRPr="00840340">
              <w:rPr>
                <w:rFonts w:ascii="GHEA Grapalat" w:hAnsi="GHEA Grapalat"/>
                <w:sz w:val="16"/>
                <w:szCs w:val="16"/>
              </w:rPr>
              <w:t>%</w:t>
            </w:r>
          </w:p>
        </w:tc>
        <w:tc>
          <w:tcPr>
            <w:tcW w:w="691"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13"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65"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45"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948"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47"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780" w:type="dxa"/>
            <w:vAlign w:val="center"/>
          </w:tcPr>
          <w:p w:rsidR="003473DA" w:rsidRDefault="003473DA" w:rsidP="00732D2B">
            <w:pPr>
              <w:jc w:val="center"/>
            </w:pPr>
            <w:r w:rsidRPr="00ED44D1">
              <w:rPr>
                <w:rFonts w:ascii="GHEA Grapalat" w:hAnsi="GHEA Grapalat"/>
                <w:sz w:val="16"/>
                <w:szCs w:val="16"/>
                <w:lang w:val="en-US"/>
              </w:rPr>
              <w:t>100</w:t>
            </w:r>
            <w:r w:rsidRPr="00ED44D1">
              <w:rPr>
                <w:rFonts w:ascii="GHEA Grapalat" w:hAnsi="GHEA Grapalat"/>
                <w:sz w:val="16"/>
                <w:szCs w:val="16"/>
              </w:rPr>
              <w:t>%</w:t>
            </w:r>
          </w:p>
        </w:tc>
      </w:tr>
      <w:tr w:rsidR="003473DA" w:rsidRPr="00B138F3" w:rsidTr="003473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76" w:type="dxa"/>
          <w:jc w:val="center"/>
        </w:trPr>
        <w:tc>
          <w:tcPr>
            <w:tcW w:w="4536" w:type="dxa"/>
            <w:gridSpan w:val="3"/>
          </w:tcPr>
          <w:p w:rsidR="003473DA" w:rsidRPr="00B138F3" w:rsidRDefault="003473DA"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3473DA" w:rsidRPr="00B138F3" w:rsidRDefault="003473DA" w:rsidP="00B46D58">
            <w:pPr>
              <w:widowControl w:val="0"/>
              <w:jc w:val="center"/>
              <w:rPr>
                <w:rFonts w:ascii="GHEA Grapalat" w:hAnsi="GHEA Grapalat"/>
                <w:lang w:val="en-US"/>
              </w:rPr>
            </w:pPr>
            <w:r w:rsidRPr="00B138F3">
              <w:rPr>
                <w:rFonts w:ascii="GHEA Grapalat" w:hAnsi="GHEA Grapalat"/>
                <w:lang w:val="en-US"/>
              </w:rPr>
              <w:t>______________________</w:t>
            </w:r>
          </w:p>
          <w:p w:rsidR="003473DA" w:rsidRPr="00B138F3" w:rsidRDefault="003473DA"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3473DA" w:rsidRPr="00B138F3" w:rsidRDefault="003473DA" w:rsidP="00B46D58">
            <w:pPr>
              <w:widowControl w:val="0"/>
              <w:spacing w:after="160"/>
              <w:jc w:val="center"/>
              <w:rPr>
                <w:rFonts w:ascii="GHEA Grapalat" w:hAnsi="GHEA Grapalat"/>
              </w:rPr>
            </w:pPr>
            <w:r w:rsidRPr="00B138F3">
              <w:rPr>
                <w:rFonts w:ascii="GHEA Grapalat" w:hAnsi="GHEA Grapalat"/>
              </w:rPr>
              <w:t>М. П.</w:t>
            </w:r>
          </w:p>
        </w:tc>
        <w:tc>
          <w:tcPr>
            <w:tcW w:w="760" w:type="dxa"/>
            <w:gridSpan w:val="2"/>
          </w:tcPr>
          <w:p w:rsidR="003473DA" w:rsidRPr="00B138F3" w:rsidRDefault="003473DA" w:rsidP="00B46D58">
            <w:pPr>
              <w:widowControl w:val="0"/>
              <w:spacing w:after="160"/>
              <w:jc w:val="center"/>
              <w:rPr>
                <w:rFonts w:ascii="GHEA Grapalat" w:hAnsi="GHEA Grapalat"/>
              </w:rPr>
            </w:pPr>
          </w:p>
        </w:tc>
        <w:tc>
          <w:tcPr>
            <w:tcW w:w="4343" w:type="dxa"/>
            <w:gridSpan w:val="6"/>
          </w:tcPr>
          <w:p w:rsidR="003473DA" w:rsidRPr="00B138F3" w:rsidRDefault="003473DA" w:rsidP="00B46D58">
            <w:pPr>
              <w:widowControl w:val="0"/>
              <w:spacing w:after="160"/>
              <w:jc w:val="center"/>
              <w:rPr>
                <w:rFonts w:ascii="GHEA Grapalat" w:hAnsi="GHEA Grapalat" w:cs="Sylfaen"/>
                <w:b/>
                <w:bCs/>
              </w:rPr>
            </w:pPr>
            <w:r w:rsidRPr="00B138F3">
              <w:rPr>
                <w:rFonts w:ascii="GHEA Grapalat" w:hAnsi="GHEA Grapalat"/>
                <w:b/>
              </w:rPr>
              <w:t>ПРОДАВЕЦ</w:t>
            </w:r>
          </w:p>
          <w:p w:rsidR="003473DA" w:rsidRPr="00B138F3" w:rsidRDefault="003473DA" w:rsidP="00B46D58">
            <w:pPr>
              <w:widowControl w:val="0"/>
              <w:jc w:val="center"/>
              <w:rPr>
                <w:rFonts w:ascii="GHEA Grapalat" w:hAnsi="GHEA Grapalat"/>
                <w:lang w:val="en-US"/>
              </w:rPr>
            </w:pPr>
            <w:r w:rsidRPr="00B138F3">
              <w:rPr>
                <w:rFonts w:ascii="GHEA Grapalat" w:hAnsi="GHEA Grapalat"/>
                <w:lang w:val="en-US"/>
              </w:rPr>
              <w:t>______________________</w:t>
            </w:r>
          </w:p>
          <w:p w:rsidR="003473DA" w:rsidRPr="00B138F3" w:rsidRDefault="003473DA"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3473DA" w:rsidRPr="00B138F3" w:rsidRDefault="003473DA"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C748AF">
          <w:footnotePr>
            <w:pos w:val="beneathText"/>
          </w:footnotePr>
          <w:pgSz w:w="16838" w:h="11906" w:orient="landscape" w:code="9"/>
          <w:pgMar w:top="851"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3473DA">
        <w:rPr>
          <w:rFonts w:ascii="GHEA Grapalat" w:hAnsi="GHEA Grapalat"/>
          <w:i/>
        </w:rPr>
        <w:t>IKVCIK-GHAPDzB-22/0</w:t>
      </w:r>
      <w:r w:rsidR="00E5289A" w:rsidRPr="00E5289A">
        <w:rPr>
          <w:rFonts w:ascii="GHEA Grapalat" w:hAnsi="GHEA Grapalat"/>
          <w:i/>
        </w:rPr>
        <w:t>5</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3473DA" w:rsidRPr="003473DA">
        <w:rPr>
          <w:rFonts w:ascii="GHEA Grapalat" w:hAnsi="GHEA Grapalat"/>
          <w:i/>
        </w:rPr>
        <w:t>2022</w:t>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C748AF">
        <w:rPr>
          <w:rFonts w:ascii="GHEA Grapalat" w:hAnsi="GHEA Grapalat"/>
          <w:i/>
        </w:rPr>
        <w:t>IKVCIK-GHAPDzB-2</w:t>
      </w:r>
      <w:r w:rsidR="00C748AF" w:rsidRPr="00C748AF">
        <w:rPr>
          <w:rFonts w:ascii="GHEA Grapalat" w:hAnsi="GHEA Grapalat"/>
          <w:i/>
        </w:rPr>
        <w:t>2</w:t>
      </w:r>
      <w:r w:rsidR="00C748AF" w:rsidRPr="009131F1">
        <w:rPr>
          <w:rFonts w:ascii="GHEA Grapalat" w:hAnsi="GHEA Grapalat"/>
          <w:i/>
        </w:rPr>
        <w:t>/0</w:t>
      </w:r>
      <w:r w:rsidR="00E5289A" w:rsidRPr="00E5289A">
        <w:rPr>
          <w:rFonts w:ascii="GHEA Grapalat" w:hAnsi="GHEA Grapalat"/>
          <w:i/>
        </w:rPr>
        <w:t>5</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3473DA" w:rsidRPr="003473DA">
        <w:rPr>
          <w:rFonts w:ascii="GHEA Grapalat" w:hAnsi="GHEA Grapalat"/>
          <w:i/>
        </w:rPr>
        <w:t>22</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6B9" w:rsidRDefault="008F26B9">
      <w:r>
        <w:separator/>
      </w:r>
    </w:p>
  </w:endnote>
  <w:endnote w:type="continuationSeparator" w:id="0">
    <w:p w:rsidR="008F26B9" w:rsidRDefault="008F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DE5862" w:rsidRPr="00C861E9" w:rsidRDefault="00DE586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B3ACB">
          <w:rPr>
            <w:rFonts w:ascii="GHEA Grapalat" w:hAnsi="GHEA Grapalat"/>
            <w:noProof/>
            <w:sz w:val="24"/>
            <w:szCs w:val="24"/>
          </w:rPr>
          <w:t>77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6B9" w:rsidRDefault="008F26B9">
      <w:r>
        <w:separator/>
      </w:r>
    </w:p>
  </w:footnote>
  <w:footnote w:type="continuationSeparator" w:id="0">
    <w:p w:rsidR="008F26B9" w:rsidRDefault="008F26B9">
      <w:r>
        <w:continuationSeparator/>
      </w:r>
    </w:p>
  </w:footnote>
  <w:footnote w:id="1">
    <w:p w:rsidR="00DE5862" w:rsidRPr="002C2499" w:rsidRDefault="00DE5862"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DE5862" w:rsidRPr="000811C1" w:rsidRDefault="00DE5862">
      <w:pPr>
        <w:pStyle w:val="af2"/>
        <w:rPr>
          <w:rFonts w:asciiTheme="minorHAnsi" w:hAnsiTheme="minorHAnsi"/>
        </w:rPr>
      </w:pPr>
    </w:p>
  </w:footnote>
  <w:footnote w:id="2">
    <w:p w:rsidR="00DE5862" w:rsidRPr="008842CE" w:rsidRDefault="00DE586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E5862" w:rsidRPr="000811C1" w:rsidRDefault="00DE5862">
      <w:pPr>
        <w:pStyle w:val="af2"/>
        <w:rPr>
          <w:lang w:val="af-ZA"/>
        </w:rPr>
      </w:pPr>
    </w:p>
  </w:footnote>
  <w:footnote w:id="3">
    <w:p w:rsidR="00DE5862" w:rsidRPr="00A31673" w:rsidRDefault="00DE586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DE5862" w:rsidRPr="008416BA" w:rsidRDefault="00DE5862"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E5862" w:rsidRDefault="00DE5862" w:rsidP="006B3E56">
      <w:pPr>
        <w:jc w:val="both"/>
      </w:pPr>
    </w:p>
    <w:p w:rsidR="00DE5862" w:rsidRPr="008B70EB" w:rsidRDefault="00DE5862"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E5862" w:rsidRPr="008B70EB" w:rsidRDefault="00DE5862"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DE5862" w:rsidRPr="008B70EB" w:rsidRDefault="00DE586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E5862" w:rsidRDefault="00DE5862" w:rsidP="00637230">
      <w:pPr>
        <w:jc w:val="both"/>
        <w:rPr>
          <w:rFonts w:asciiTheme="minorHAnsi" w:hAnsiTheme="minorHAnsi"/>
          <w:lang w:val="af-ZA"/>
        </w:rPr>
      </w:pPr>
    </w:p>
  </w:footnote>
  <w:footnote w:id="5">
    <w:p w:rsidR="00DE5862" w:rsidRPr="00D3436F" w:rsidRDefault="00DE586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E5862" w:rsidRPr="00D3436F" w:rsidRDefault="00DE5862">
      <w:pPr>
        <w:pStyle w:val="af2"/>
        <w:rPr>
          <w:lang w:val="es-ES"/>
        </w:rPr>
      </w:pPr>
    </w:p>
  </w:footnote>
  <w:footnote w:id="6">
    <w:p w:rsidR="00DE5862" w:rsidRPr="008842CE" w:rsidRDefault="00DE5862" w:rsidP="003D2FE2">
      <w:pPr>
        <w:pStyle w:val="af2"/>
        <w:jc w:val="both"/>
      </w:pPr>
    </w:p>
  </w:footnote>
  <w:footnote w:id="7">
    <w:p w:rsidR="00DE5862" w:rsidRPr="008842CE" w:rsidRDefault="00DE5862" w:rsidP="000A214C">
      <w:pPr>
        <w:pStyle w:val="af2"/>
        <w:jc w:val="both"/>
      </w:pPr>
    </w:p>
  </w:footnote>
  <w:footnote w:id="8">
    <w:p w:rsidR="00DE5862" w:rsidRPr="00D3436F" w:rsidRDefault="00DE5862"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DE5862" w:rsidRPr="008842CE" w:rsidRDefault="00DE5862"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E5862" w:rsidRPr="00D3436F" w:rsidRDefault="00DE5862">
      <w:pPr>
        <w:pStyle w:val="af2"/>
        <w:rPr>
          <w:lang w:val="hy-AM"/>
        </w:rPr>
      </w:pPr>
    </w:p>
  </w:footnote>
  <w:footnote w:id="10">
    <w:p w:rsidR="00DE5862" w:rsidRPr="008842CE" w:rsidRDefault="00DE5862"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E5862" w:rsidRPr="00E85250" w:rsidRDefault="00DE5862" w:rsidP="00D90640">
      <w:pPr>
        <w:widowControl w:val="0"/>
        <w:spacing w:after="160" w:line="360" w:lineRule="auto"/>
        <w:ind w:firstLine="709"/>
        <w:jc w:val="both"/>
        <w:rPr>
          <w:rFonts w:ascii="GHEA Grapalat" w:hAnsi="GHEA Grapalat"/>
          <w:lang w:val="hy-AM"/>
        </w:rPr>
      </w:pPr>
    </w:p>
    <w:p w:rsidR="00DE5862" w:rsidRPr="00D3436F" w:rsidRDefault="00DE5862">
      <w:pPr>
        <w:pStyle w:val="af2"/>
        <w:rPr>
          <w:lang w:val="hy-AM"/>
        </w:rPr>
      </w:pPr>
    </w:p>
  </w:footnote>
  <w:footnote w:id="11">
    <w:p w:rsidR="00DE5862" w:rsidRPr="008842CE" w:rsidRDefault="00DE586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E5862" w:rsidRPr="00D3436F" w:rsidRDefault="00DE5862">
      <w:pPr>
        <w:pStyle w:val="af2"/>
        <w:rPr>
          <w:lang w:val="hy-AM"/>
        </w:rPr>
      </w:pPr>
    </w:p>
  </w:footnote>
  <w:footnote w:id="12">
    <w:p w:rsidR="00DE5862" w:rsidRPr="00D3436F" w:rsidRDefault="00DE586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DE5862" w:rsidRPr="008842CE" w:rsidRDefault="00DE586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E5862" w:rsidRPr="00D3436F" w:rsidRDefault="00DE5862">
      <w:pPr>
        <w:pStyle w:val="af2"/>
        <w:rPr>
          <w:lang w:val="hy-AM"/>
        </w:rPr>
      </w:pPr>
    </w:p>
  </w:footnote>
  <w:footnote w:id="14">
    <w:p w:rsidR="00DE5862" w:rsidRPr="00E861BF" w:rsidRDefault="00DE5862" w:rsidP="00FE1B3C">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5">
    <w:p w:rsidR="00DE5862" w:rsidRDefault="00DE5862" w:rsidP="00FE1B3C">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E5862" w:rsidRPr="00E861BF" w:rsidRDefault="00DE5862" w:rsidP="00FE1B3C">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6">
    <w:p w:rsidR="00DE5862" w:rsidRPr="00E861BF" w:rsidRDefault="00DE5862" w:rsidP="00FE1B3C">
      <w:pPr>
        <w:pStyle w:val="af2"/>
        <w:widowControl w:val="0"/>
        <w:jc w:val="both"/>
        <w:rPr>
          <w:rFonts w:ascii="GHEA Grapalat" w:hAnsi="GHEA Grapalat"/>
          <w:i/>
        </w:rPr>
      </w:pPr>
    </w:p>
  </w:footnote>
  <w:footnote w:id="17">
    <w:p w:rsidR="00DE5862" w:rsidRPr="005A4E92" w:rsidRDefault="00DE5862"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footnote>
  <w:footnote w:id="18">
    <w:p w:rsidR="00DE5862" w:rsidRPr="008842CE" w:rsidRDefault="00DE586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EFC"/>
    <w:rsid w:val="00037DDE"/>
    <w:rsid w:val="000408D8"/>
    <w:rsid w:val="00040F6C"/>
    <w:rsid w:val="000424BA"/>
    <w:rsid w:val="00042BD4"/>
    <w:rsid w:val="00043225"/>
    <w:rsid w:val="0004387F"/>
    <w:rsid w:val="00043D27"/>
    <w:rsid w:val="000467EC"/>
    <w:rsid w:val="00046BAC"/>
    <w:rsid w:val="000473EF"/>
    <w:rsid w:val="00050C42"/>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03D"/>
    <w:rsid w:val="00072BC8"/>
    <w:rsid w:val="00073430"/>
    <w:rsid w:val="000735B0"/>
    <w:rsid w:val="00073A04"/>
    <w:rsid w:val="00073A09"/>
    <w:rsid w:val="00074CC1"/>
    <w:rsid w:val="00075997"/>
    <w:rsid w:val="00076079"/>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6B9"/>
    <w:rsid w:val="000A5B16"/>
    <w:rsid w:val="000A6B75"/>
    <w:rsid w:val="000A72AD"/>
    <w:rsid w:val="000A7528"/>
    <w:rsid w:val="000B033F"/>
    <w:rsid w:val="000B0B17"/>
    <w:rsid w:val="000B2071"/>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D7C"/>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CC2"/>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E7D"/>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A19"/>
    <w:rsid w:val="00163318"/>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03"/>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0FD2"/>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996"/>
    <w:rsid w:val="002B3E53"/>
    <w:rsid w:val="002B4FD9"/>
    <w:rsid w:val="002B51FB"/>
    <w:rsid w:val="002B5F87"/>
    <w:rsid w:val="002B6548"/>
    <w:rsid w:val="002B722B"/>
    <w:rsid w:val="002B72F4"/>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06A"/>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3DA"/>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BC3"/>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90A"/>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87C"/>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1C8A"/>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4E92"/>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138"/>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46D5"/>
    <w:rsid w:val="00675740"/>
    <w:rsid w:val="0067579A"/>
    <w:rsid w:val="00676178"/>
    <w:rsid w:val="00677658"/>
    <w:rsid w:val="00677822"/>
    <w:rsid w:val="00677C36"/>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09AA"/>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15C"/>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35D"/>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25A"/>
    <w:rsid w:val="00704898"/>
    <w:rsid w:val="00705492"/>
    <w:rsid w:val="00705706"/>
    <w:rsid w:val="007072C5"/>
    <w:rsid w:val="0070731F"/>
    <w:rsid w:val="00707B86"/>
    <w:rsid w:val="00712311"/>
    <w:rsid w:val="00712CB4"/>
    <w:rsid w:val="00712DB8"/>
    <w:rsid w:val="007131F4"/>
    <w:rsid w:val="00713746"/>
    <w:rsid w:val="00714ABA"/>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DD8"/>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0A9"/>
    <w:rsid w:val="00776E6C"/>
    <w:rsid w:val="007803DF"/>
    <w:rsid w:val="007804AB"/>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227"/>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7F6900"/>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0DFD"/>
    <w:rsid w:val="00811D16"/>
    <w:rsid w:val="008125FF"/>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7D3"/>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6B9"/>
    <w:rsid w:val="008F2B76"/>
    <w:rsid w:val="008F527F"/>
    <w:rsid w:val="008F6B74"/>
    <w:rsid w:val="00900517"/>
    <w:rsid w:val="00902D0C"/>
    <w:rsid w:val="00903382"/>
    <w:rsid w:val="00903898"/>
    <w:rsid w:val="00903A1A"/>
    <w:rsid w:val="00903D4D"/>
    <w:rsid w:val="009044F1"/>
    <w:rsid w:val="009046D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2C2"/>
    <w:rsid w:val="009123CA"/>
    <w:rsid w:val="00914B4A"/>
    <w:rsid w:val="00915104"/>
    <w:rsid w:val="00915337"/>
    <w:rsid w:val="00915A97"/>
    <w:rsid w:val="009160C2"/>
    <w:rsid w:val="00916A53"/>
    <w:rsid w:val="00917234"/>
    <w:rsid w:val="009175A2"/>
    <w:rsid w:val="00917747"/>
    <w:rsid w:val="00917FAA"/>
    <w:rsid w:val="00920009"/>
    <w:rsid w:val="0092041F"/>
    <w:rsid w:val="009229DF"/>
    <w:rsid w:val="00923711"/>
    <w:rsid w:val="00924434"/>
    <w:rsid w:val="009245F8"/>
    <w:rsid w:val="00926875"/>
    <w:rsid w:val="00927888"/>
    <w:rsid w:val="0092790E"/>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96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0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772"/>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9B9"/>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6AD4"/>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707"/>
    <w:rsid w:val="00A76200"/>
    <w:rsid w:val="00A76C15"/>
    <w:rsid w:val="00A779D8"/>
    <w:rsid w:val="00A8081F"/>
    <w:rsid w:val="00A80ECD"/>
    <w:rsid w:val="00A8134C"/>
    <w:rsid w:val="00A81620"/>
    <w:rsid w:val="00A81DD5"/>
    <w:rsid w:val="00A82F21"/>
    <w:rsid w:val="00A8328A"/>
    <w:rsid w:val="00A86287"/>
    <w:rsid w:val="00A87EE8"/>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9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3ACB"/>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46B"/>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48AF"/>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5B"/>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684"/>
    <w:rsid w:val="00CB5764"/>
    <w:rsid w:val="00CB68EF"/>
    <w:rsid w:val="00CB759C"/>
    <w:rsid w:val="00CB79A4"/>
    <w:rsid w:val="00CC0326"/>
    <w:rsid w:val="00CC06A8"/>
    <w:rsid w:val="00CC0A8D"/>
    <w:rsid w:val="00CC1027"/>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07685"/>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09C"/>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58AC"/>
    <w:rsid w:val="00DB60BB"/>
    <w:rsid w:val="00DB64C8"/>
    <w:rsid w:val="00DB6D02"/>
    <w:rsid w:val="00DB7289"/>
    <w:rsid w:val="00DB7787"/>
    <w:rsid w:val="00DC14CE"/>
    <w:rsid w:val="00DC19B0"/>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4FD"/>
    <w:rsid w:val="00DE26E4"/>
    <w:rsid w:val="00DE2943"/>
    <w:rsid w:val="00DE2AE3"/>
    <w:rsid w:val="00DE3538"/>
    <w:rsid w:val="00DE3C28"/>
    <w:rsid w:val="00DE5421"/>
    <w:rsid w:val="00DE5862"/>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5459"/>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0711A"/>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812"/>
    <w:rsid w:val="00E45ACA"/>
    <w:rsid w:val="00E45C7F"/>
    <w:rsid w:val="00E46422"/>
    <w:rsid w:val="00E46B0F"/>
    <w:rsid w:val="00E46DBA"/>
    <w:rsid w:val="00E4740C"/>
    <w:rsid w:val="00E51117"/>
    <w:rsid w:val="00E519DF"/>
    <w:rsid w:val="00E51CD0"/>
    <w:rsid w:val="00E51D3B"/>
    <w:rsid w:val="00E51D78"/>
    <w:rsid w:val="00E51EEA"/>
    <w:rsid w:val="00E5289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259"/>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C7A64"/>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64"/>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164"/>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5607"/>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B3C"/>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E2E"/>
    <w:rsid w:val="00FF6934"/>
    <w:rsid w:val="00FF69D0"/>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basedOn w:val="a0"/>
    <w:link w:val="af8"/>
    <w:semiHidden/>
    <w:rsid w:val="00FE1B3C"/>
    <w:rPr>
      <w:rFonts w:ascii="Times Armenian" w:hAnsi="Times Armenian"/>
    </w:rPr>
  </w:style>
  <w:style w:type="character" w:customStyle="1" w:styleId="afb">
    <w:name w:val="Тема примечания Знак"/>
    <w:basedOn w:val="af9"/>
    <w:link w:val="afa"/>
    <w:semiHidden/>
    <w:rsid w:val="00FE1B3C"/>
    <w:rPr>
      <w:rFonts w:ascii="Times Armenian" w:hAnsi="Times Armenian"/>
      <w:b/>
      <w:bCs/>
    </w:rPr>
  </w:style>
  <w:style w:type="character" w:customStyle="1" w:styleId="afd">
    <w:name w:val="Текст концевой сноски Знак"/>
    <w:basedOn w:val="a0"/>
    <w:link w:val="afc"/>
    <w:semiHidden/>
    <w:rsid w:val="00FE1B3C"/>
    <w:rPr>
      <w:rFonts w:ascii="Times Armenian" w:hAnsi="Times Armenian"/>
    </w:rPr>
  </w:style>
  <w:style w:type="character" w:customStyle="1" w:styleId="aff0">
    <w:name w:val="Схема документа Знак"/>
    <w:basedOn w:val="a0"/>
    <w:link w:val="aff"/>
    <w:semiHidden/>
    <w:rsid w:val="00FE1B3C"/>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basedOn w:val="a0"/>
    <w:link w:val="af8"/>
    <w:semiHidden/>
    <w:rsid w:val="00FE1B3C"/>
    <w:rPr>
      <w:rFonts w:ascii="Times Armenian" w:hAnsi="Times Armenian"/>
    </w:rPr>
  </w:style>
  <w:style w:type="character" w:customStyle="1" w:styleId="afb">
    <w:name w:val="Тема примечания Знак"/>
    <w:basedOn w:val="af9"/>
    <w:link w:val="afa"/>
    <w:semiHidden/>
    <w:rsid w:val="00FE1B3C"/>
    <w:rPr>
      <w:rFonts w:ascii="Times Armenian" w:hAnsi="Times Armenian"/>
      <w:b/>
      <w:bCs/>
    </w:rPr>
  </w:style>
  <w:style w:type="character" w:customStyle="1" w:styleId="afd">
    <w:name w:val="Текст концевой сноски Знак"/>
    <w:basedOn w:val="a0"/>
    <w:link w:val="afc"/>
    <w:semiHidden/>
    <w:rsid w:val="00FE1B3C"/>
    <w:rPr>
      <w:rFonts w:ascii="Times Armenian" w:hAnsi="Times Armenian"/>
    </w:rPr>
  </w:style>
  <w:style w:type="character" w:customStyle="1" w:styleId="aff0">
    <w:name w:val="Схема документа Знак"/>
    <w:basedOn w:val="a0"/>
    <w:link w:val="aff"/>
    <w:semiHidden/>
    <w:rsid w:val="00FE1B3C"/>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F9D1A-3015-42B6-BCAB-8EB5C3D92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1</Pages>
  <Words>20436</Words>
  <Characters>116489</Characters>
  <Application>Microsoft Office Word</Application>
  <DocSecurity>0</DocSecurity>
  <Lines>970</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136652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1006</cp:revision>
  <cp:lastPrinted>2018-02-16T07:12:00Z</cp:lastPrinted>
  <dcterms:created xsi:type="dcterms:W3CDTF">2019-10-28T07:04:00Z</dcterms:created>
  <dcterms:modified xsi:type="dcterms:W3CDTF">2022-01-21T07:14:00Z</dcterms:modified>
</cp:coreProperties>
</file>